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2D3D322D"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sidR="00CD2257">
        <w:rPr>
          <w:rFonts w:asciiTheme="minorHAnsi" w:hAnsiTheme="minorHAnsi" w:cstheme="minorHAnsi"/>
          <w:sz w:val="22"/>
          <w:szCs w:val="22"/>
        </w:rPr>
        <w:t>1882/</w:t>
      </w:r>
      <w:r w:rsidRPr="007A49BB">
        <w:rPr>
          <w:rFonts w:asciiTheme="minorHAnsi" w:hAnsiTheme="minorHAnsi" w:cstheme="minorHAnsi"/>
          <w:sz w:val="22"/>
          <w:szCs w:val="22"/>
        </w:rPr>
        <w:t>57, 58</w:t>
      </w:r>
      <w:r w:rsidR="00CD2257">
        <w:rPr>
          <w:rFonts w:asciiTheme="minorHAnsi" w:hAnsiTheme="minorHAnsi" w:cstheme="minorHAnsi"/>
          <w:sz w:val="22"/>
          <w:szCs w:val="22"/>
        </w:rPr>
        <w:t>6</w:t>
      </w:r>
      <w:r w:rsidRPr="007A49BB">
        <w:rPr>
          <w:rFonts w:asciiTheme="minorHAnsi" w:hAnsiTheme="minorHAnsi" w:cstheme="minorHAnsi"/>
          <w:sz w:val="22"/>
          <w:szCs w:val="22"/>
        </w:rPr>
        <w:t xml:space="preserve"> </w:t>
      </w:r>
      <w:r w:rsidR="00CD2257">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8302B0B" w:rsidR="006F590C" w:rsidRPr="00E430B0"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00CD2257" w:rsidRPr="00E430B0">
        <w:rPr>
          <w:rFonts w:asciiTheme="minorHAnsi" w:hAnsiTheme="minorHAnsi" w:cstheme="minorHAnsi"/>
          <w:sz w:val="22"/>
          <w:szCs w:val="22"/>
        </w:rPr>
        <w:t xml:space="preserve">Komerční banka, </w:t>
      </w:r>
      <w:r w:rsidRPr="00E430B0">
        <w:rPr>
          <w:rFonts w:asciiTheme="minorHAnsi" w:hAnsiTheme="minorHAnsi" w:cstheme="minorHAnsi"/>
          <w:sz w:val="22"/>
          <w:szCs w:val="22"/>
        </w:rPr>
        <w:t>a.s.,</w:t>
      </w:r>
    </w:p>
    <w:p w14:paraId="3CEB94AC" w14:textId="6AF03B3B" w:rsidR="006F590C" w:rsidRPr="00E430B0" w:rsidRDefault="006F590C" w:rsidP="006B37D0">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 xml:space="preserve">č. výdajového účtu </w:t>
      </w:r>
      <w:r w:rsidR="00CD2257" w:rsidRPr="00E430B0">
        <w:rPr>
          <w:rFonts w:asciiTheme="minorHAnsi" w:hAnsiTheme="minorHAnsi" w:cstheme="minorHAnsi"/>
          <w:sz w:val="22"/>
          <w:szCs w:val="22"/>
        </w:rPr>
        <w:t>123-6403810267/0100</w:t>
      </w:r>
    </w:p>
    <w:p w14:paraId="34B370C3" w14:textId="1D1D388D" w:rsidR="006F590C" w:rsidRPr="00E430B0"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příjmového účtu </w:t>
      </w:r>
      <w:r w:rsidR="00CD2257" w:rsidRPr="00E430B0">
        <w:rPr>
          <w:rFonts w:asciiTheme="minorHAnsi" w:hAnsiTheme="minorHAnsi" w:cstheme="minorHAnsi"/>
          <w:sz w:val="22"/>
          <w:szCs w:val="22"/>
        </w:rPr>
        <w:t>123-6403610257/0100</w:t>
      </w:r>
    </w:p>
    <w:p w14:paraId="62F9C05B" w14:textId="050F4547" w:rsidR="006F590C" w:rsidRPr="007A49BB"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depozitního účtu </w:t>
      </w:r>
      <w:r w:rsidR="00CD2257" w:rsidRPr="00E430B0">
        <w:rPr>
          <w:rFonts w:asciiTheme="minorHAnsi" w:hAnsiTheme="minorHAnsi" w:cstheme="minorHAnsi"/>
          <w:sz w:val="22"/>
          <w:szCs w:val="22"/>
        </w:rPr>
        <w:t>123-6404210247/0100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9C979" w14:textId="5C4BB495" w:rsidR="000031BF" w:rsidRPr="007A49BB" w:rsidRDefault="000031BF" w:rsidP="00474803">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79BC622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54C66038"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001452">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4D21A498" w:rsidR="000031BF" w:rsidRPr="00935B4C" w:rsidRDefault="000031BF" w:rsidP="008A031B">
      <w:pPr>
        <w:keepNext/>
        <w:rPr>
          <w:rFonts w:asciiTheme="minorHAnsi" w:hAnsiTheme="minorHAnsi" w:cstheme="minorHAnsi"/>
          <w:b/>
          <w:i/>
          <w:sz w:val="22"/>
          <w:szCs w:val="22"/>
        </w:rPr>
      </w:pPr>
      <w:r w:rsidRPr="00935B4C">
        <w:rPr>
          <w:rFonts w:asciiTheme="minorHAnsi" w:hAnsiTheme="minorHAnsi" w:cstheme="minorHAnsi"/>
          <w:b/>
          <w:i/>
          <w:sz w:val="22"/>
          <w:szCs w:val="22"/>
        </w:rPr>
        <w:t>„</w:t>
      </w:r>
      <w:r w:rsidR="00B46990" w:rsidRPr="00935B4C">
        <w:rPr>
          <w:rFonts w:asciiTheme="minorHAnsi" w:hAnsiTheme="minorHAnsi" w:cstheme="minorHAnsi"/>
          <w:b/>
          <w:i/>
          <w:sz w:val="22"/>
          <w:szCs w:val="22"/>
        </w:rPr>
        <w:t>Kritéria kvality</w:t>
      </w:r>
      <w:r w:rsidRPr="00935B4C">
        <w:rPr>
          <w:rFonts w:asciiTheme="minorHAnsi" w:hAnsiTheme="minorHAnsi" w:cstheme="minorHAnsi"/>
          <w:b/>
          <w:i/>
          <w:sz w:val="22"/>
          <w:szCs w:val="22"/>
        </w:rPr>
        <w:t>“</w:t>
      </w:r>
    </w:p>
    <w:p w14:paraId="516FC3F5" w14:textId="71AF8239" w:rsidR="000031BF" w:rsidRPr="007A49BB" w:rsidRDefault="000031BF" w:rsidP="006B37D0">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w:t>
      </w:r>
      <w:r w:rsidR="00B46990" w:rsidRPr="00935B4C">
        <w:rPr>
          <w:rFonts w:asciiTheme="minorHAnsi" w:hAnsiTheme="minorHAnsi" w:cstheme="minorHAnsi"/>
          <w:sz w:val="22"/>
          <w:szCs w:val="22"/>
        </w:rPr>
        <w:t xml:space="preserve">kritérií kvality nabídnutých Dopravcem </w:t>
      </w:r>
      <w:r w:rsidR="00935B4C" w:rsidRPr="00935B4C">
        <w:rPr>
          <w:rFonts w:asciiTheme="minorHAnsi" w:hAnsiTheme="minorHAnsi" w:cstheme="minorHAnsi"/>
          <w:sz w:val="22"/>
          <w:szCs w:val="22"/>
        </w:rPr>
        <w:t>v rámci Výběrového řízení a smluvní pokuty za jejich nedodržení</w:t>
      </w:r>
      <w:r w:rsidRPr="00935B4C">
        <w:rPr>
          <w:rFonts w:asciiTheme="minorHAnsi" w:hAnsiTheme="minorHAnsi" w:cstheme="minorHAnsi"/>
          <w:sz w:val="22"/>
          <w:szCs w:val="22"/>
        </w:rPr>
        <w:t xml:space="preserve">. </w:t>
      </w:r>
      <w:r w:rsidR="00935B4C" w:rsidRPr="00935B4C">
        <w:rPr>
          <w:rFonts w:asciiTheme="minorHAnsi" w:hAnsiTheme="minorHAnsi" w:cstheme="minorHAnsi"/>
          <w:sz w:val="22"/>
          <w:szCs w:val="22"/>
        </w:rPr>
        <w:t>Kritéria kvality</w:t>
      </w:r>
      <w:r w:rsidRPr="00935B4C">
        <w:rPr>
          <w:rFonts w:asciiTheme="minorHAnsi" w:hAnsiTheme="minorHAnsi" w:cstheme="minorHAnsi"/>
          <w:sz w:val="22"/>
          <w:szCs w:val="22"/>
        </w:rPr>
        <w:t xml:space="preserve"> tvoří Přílohu č. </w:t>
      </w:r>
      <w:r w:rsidR="00E430B0">
        <w:rPr>
          <w:rFonts w:asciiTheme="minorHAnsi" w:hAnsiTheme="minorHAnsi" w:cstheme="minorHAnsi"/>
          <w:sz w:val="22"/>
          <w:szCs w:val="22"/>
        </w:rPr>
        <w:t>4</w:t>
      </w:r>
      <w:r w:rsidR="00E430B0" w:rsidRPr="00935B4C">
        <w:rPr>
          <w:rFonts w:asciiTheme="minorHAnsi" w:hAnsiTheme="minorHAnsi" w:cstheme="minorHAnsi"/>
          <w:sz w:val="22"/>
          <w:szCs w:val="22"/>
        </w:rPr>
        <w:t xml:space="preserve"> </w:t>
      </w:r>
      <w:r w:rsidRPr="00935B4C">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7790344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00C76AC8" w:rsidRPr="00E430B0">
        <w:rPr>
          <w:rFonts w:asciiTheme="minorHAnsi" w:hAnsiTheme="minorHAnsi" w:cstheme="minorHAnsi"/>
          <w:sz w:val="22"/>
          <w:szCs w:val="22"/>
        </w:rPr>
        <w:t xml:space="preserve">po 1. </w:t>
      </w:r>
      <w:r w:rsidR="005A0DFB" w:rsidRPr="00E430B0">
        <w:rPr>
          <w:rFonts w:asciiTheme="minorHAnsi" w:hAnsiTheme="minorHAnsi" w:cstheme="minorHAnsi"/>
          <w:sz w:val="22"/>
          <w:szCs w:val="22"/>
        </w:rPr>
        <w:t>9</w:t>
      </w:r>
      <w:r w:rsidR="00C76AC8" w:rsidRPr="00E430B0">
        <w:rPr>
          <w:rFonts w:asciiTheme="minorHAnsi" w:hAnsiTheme="minorHAnsi" w:cstheme="minorHAnsi"/>
          <w:sz w:val="22"/>
          <w:szCs w:val="22"/>
        </w:rPr>
        <w:t>. 202</w:t>
      </w:r>
      <w:r w:rsidR="005A0DFB" w:rsidRPr="00E430B0">
        <w:rPr>
          <w:rFonts w:asciiTheme="minorHAnsi" w:hAnsiTheme="minorHAnsi" w:cstheme="minorHAnsi"/>
          <w:sz w:val="22"/>
          <w:szCs w:val="22"/>
        </w:rPr>
        <w:t>4</w:t>
      </w:r>
      <w:r w:rsidR="00C76AC8">
        <w:rPr>
          <w:rFonts w:asciiTheme="minorHAnsi" w:hAnsiTheme="minorHAnsi" w:cstheme="minorHAnsi"/>
          <w:sz w:val="22"/>
          <w:szCs w:val="22"/>
        </w:rPr>
        <w:t>;</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701EB2DF" w14:textId="0227002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sidR="0092447E">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0801A16C"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 xml:space="preserve"> </w:t>
      </w:r>
      <w:r w:rsidR="00BE5877" w:rsidRPr="007A49BB">
        <w:rPr>
          <w:rFonts w:asciiTheme="minorHAnsi" w:hAnsiTheme="minorHAnsi" w:cstheme="minorHAnsi"/>
          <w:sz w:val="22"/>
          <w:szCs w:val="22"/>
        </w:rPr>
        <w:t>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419A530C"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626F2A0B"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4A006B" w:rsidRPr="004A006B">
        <w:rPr>
          <w:rFonts w:ascii="Calibri" w:hAnsi="Calibri"/>
          <w:sz w:val="22"/>
          <w:lang w:bidi="en-US"/>
        </w:rPr>
        <w:t xml:space="preserve">Zajištění dopravní obslužnosti veřejnou linkovou dopravou na území Kraje Vysočina od roku 2024 </w:t>
      </w:r>
      <w:r w:rsidR="00A53C74">
        <w:rPr>
          <w:rFonts w:ascii="Calibri" w:hAnsi="Calibri"/>
          <w:sz w:val="22"/>
          <w:lang w:bidi="en-US"/>
        </w:rPr>
        <w:t>–</w:t>
      </w:r>
      <w:r w:rsidR="004A006B" w:rsidRPr="004A006B">
        <w:rPr>
          <w:rFonts w:ascii="Calibri" w:hAnsi="Calibri"/>
          <w:sz w:val="22"/>
          <w:lang w:bidi="en-US"/>
        </w:rPr>
        <w:t xml:space="preserve"> </w:t>
      </w:r>
      <w:r w:rsidR="00A53C74">
        <w:rPr>
          <w:rFonts w:ascii="Calibri" w:hAnsi="Calibri"/>
          <w:sz w:val="22"/>
          <w:lang w:bidi="en-US"/>
        </w:rPr>
        <w:t>oblast č. 2</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112FB07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sidR="00E430B0">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2B83C8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zadávací řízení uskutečněné podle zákona č. 134/2016 Sb., o zadávání veřejných zakázek, ve znění pozdějších předpisů, v němž byl Dopravce vybrán pro zajištění </w:t>
      </w:r>
      <w:del w:id="7" w:author="Vít Baťa" w:date="2023-06-01T20:12:00Z">
        <w:r w:rsidRPr="007A49BB" w:rsidDel="0082272A">
          <w:rPr>
            <w:rFonts w:asciiTheme="minorHAnsi" w:hAnsiTheme="minorHAnsi" w:cstheme="minorHAnsi"/>
            <w:sz w:val="22"/>
            <w:szCs w:val="22"/>
          </w:rPr>
          <w:delText xml:space="preserve">části </w:delText>
        </w:r>
      </w:del>
      <w:r w:rsidRPr="007A49BB">
        <w:rPr>
          <w:rFonts w:asciiTheme="minorHAnsi" w:hAnsiTheme="minorHAnsi" w:cstheme="minorHAnsi"/>
          <w:sz w:val="22"/>
          <w:szCs w:val="22"/>
        </w:rPr>
        <w:t>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03CD7EB9" w:rsidR="000031BF" w:rsidRPr="007A49BB" w:rsidRDefault="000031BF" w:rsidP="006B37D0">
      <w:pPr>
        <w:spacing w:after="240"/>
        <w:rPr>
          <w:rFonts w:asciiTheme="minorHAnsi" w:hAnsiTheme="minorHAnsi" w:cstheme="minorHAnsi"/>
          <w:sz w:val="22"/>
          <w:szCs w:val="22"/>
        </w:rPr>
      </w:pPr>
      <w:r w:rsidRPr="0047577E">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47577E">
        <w:rPr>
          <w:rFonts w:asciiTheme="minorHAnsi" w:hAnsiTheme="minorHAnsi" w:cstheme="minorHAnsi"/>
          <w:sz w:val="22"/>
          <w:szCs w:val="22"/>
        </w:rPr>
        <w:t>od</w:t>
      </w:r>
      <w:r w:rsidR="002F1265" w:rsidRPr="0047577E">
        <w:rPr>
          <w:rFonts w:asciiTheme="minorHAnsi" w:hAnsiTheme="minorHAnsi" w:cstheme="minorHAnsi"/>
          <w:sz w:val="22"/>
          <w:szCs w:val="22"/>
        </w:rPr>
        <w:t>e</w:t>
      </w:r>
      <w:r w:rsidR="006055CC" w:rsidRPr="0047577E">
        <w:rPr>
          <w:rFonts w:asciiTheme="minorHAnsi" w:hAnsiTheme="minorHAnsi" w:cstheme="minorHAnsi"/>
          <w:sz w:val="22"/>
          <w:szCs w:val="22"/>
        </w:rPr>
        <w:t xml:space="preserve"> </w:t>
      </w:r>
      <w:r w:rsidR="002F1265"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 xml:space="preserve">. Termín Zahájení provozu dle předchozí věty vychází z předpokladu uzavření této Smlouvy nejpozději do </w:t>
      </w:r>
      <w:r w:rsidR="005A0DFB" w:rsidRPr="0047577E">
        <w:rPr>
          <w:rFonts w:asciiTheme="minorHAnsi" w:hAnsiTheme="minorHAnsi" w:cstheme="minorHAnsi"/>
          <w:sz w:val="22"/>
          <w:szCs w:val="22"/>
        </w:rPr>
        <w:t>3</w:t>
      </w:r>
      <w:r w:rsidR="000C7BAB" w:rsidRPr="0047577E">
        <w:rPr>
          <w:rFonts w:asciiTheme="minorHAnsi" w:hAnsiTheme="minorHAnsi" w:cstheme="minorHAnsi"/>
          <w:sz w:val="22"/>
          <w:szCs w:val="22"/>
        </w:rPr>
        <w:t>1.0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V případě, kdy nedojde k uzavření této Smlouvy v termínu nejpozději do </w:t>
      </w:r>
      <w:r w:rsidR="005A0DFB" w:rsidRPr="0047577E">
        <w:rPr>
          <w:rFonts w:asciiTheme="minorHAnsi" w:hAnsiTheme="minorHAnsi" w:cstheme="minorHAnsi"/>
          <w:sz w:val="22"/>
          <w:szCs w:val="22"/>
        </w:rPr>
        <w:t>31</w:t>
      </w:r>
      <w:del w:id="8" w:author="Vít Baťa" w:date="2023-06-01T20:13:00Z">
        <w:r w:rsidR="000C7BAB" w:rsidRPr="0047577E" w:rsidDel="0082272A">
          <w:rPr>
            <w:rFonts w:asciiTheme="minorHAnsi" w:hAnsiTheme="minorHAnsi" w:cstheme="minorHAnsi"/>
            <w:sz w:val="22"/>
            <w:szCs w:val="22"/>
          </w:rPr>
          <w:delText>1</w:delText>
        </w:r>
      </w:del>
      <w:r w:rsidR="000C7BAB" w:rsidRPr="0047577E">
        <w:rPr>
          <w:rFonts w:asciiTheme="minorHAnsi" w:hAnsiTheme="minorHAnsi" w:cstheme="minorHAnsi"/>
          <w:sz w:val="22"/>
          <w:szCs w:val="22"/>
        </w:rPr>
        <w:t>.0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sidRPr="0047577E">
        <w:rPr>
          <w:rFonts w:asciiTheme="minorHAnsi" w:hAnsiTheme="minorHAnsi" w:cstheme="minorHAnsi"/>
          <w:sz w:val="22"/>
          <w:szCs w:val="22"/>
        </w:rPr>
        <w:t xml:space="preserve">12 </w:t>
      </w:r>
      <w:r w:rsidR="00F250C3" w:rsidRPr="0047577E">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ode </w:t>
      </w:r>
      <w:r w:rsidR="00F250C3"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35C7B971"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4A006B">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3F0DD252"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9" w:name="_Ref444697427"/>
      <w:r w:rsidRPr="007A49BB">
        <w:rPr>
          <w:rFonts w:asciiTheme="minorHAnsi" w:hAnsiTheme="minorHAnsi" w:cstheme="minorHAnsi"/>
          <w:szCs w:val="22"/>
        </w:rPr>
        <w:t>Výpočet Odměny</w:t>
      </w:r>
      <w:bookmarkEnd w:id="9"/>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0" w:name="_Ref444696152"/>
      <w:bookmarkStart w:id="11" w:name="_Ref271622156"/>
      <w:r w:rsidRPr="007A49BB">
        <w:t xml:space="preserve">Výpočet </w:t>
      </w:r>
      <w:bookmarkEnd w:id="10"/>
      <w:r w:rsidR="00C13481">
        <w:t>O</w:t>
      </w:r>
      <w:r w:rsidR="00C13481" w:rsidRPr="007A49BB">
        <w:t>dměny</w:t>
      </w:r>
      <w:r w:rsidR="00E44BA8" w:rsidRPr="007A49BB">
        <w:t xml:space="preserve"> </w:t>
      </w:r>
      <w:r w:rsidRPr="007A49BB">
        <w:t>je dán vzorcem:</w:t>
      </w:r>
      <w:bookmarkEnd w:id="11"/>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23283B43"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sidR="00A27184">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7CBD9BA2"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001452">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70F4338D" w:rsidR="000031BF" w:rsidRPr="000A5466" w:rsidRDefault="000031BF" w:rsidP="006B37D0">
      <w:pPr>
        <w:pStyle w:val="Clanek11"/>
        <w:widowControl/>
        <w:tabs>
          <w:tab w:val="clear" w:pos="1180"/>
        </w:tabs>
        <w:ind w:left="0" w:hanging="709"/>
      </w:pPr>
      <w:bookmarkStart w:id="12" w:name="_Ref524588167"/>
      <w:r w:rsidRPr="000A5466">
        <w:t>Výše Nabídkové ceny za 1 km uveden</w:t>
      </w:r>
      <w:r w:rsidR="00FC6144" w:rsidRPr="000A5466">
        <w:t>á</w:t>
      </w:r>
      <w:r w:rsidRPr="000A5466">
        <w:t xml:space="preserve"> </w:t>
      </w:r>
      <w:r w:rsidR="00A27184" w:rsidRPr="000A5466">
        <w:t xml:space="preserve">v Příloze č. 2 </w:t>
      </w:r>
      <w:r w:rsidR="004C0CA6" w:rsidRPr="000A5466">
        <w:t xml:space="preserve">této </w:t>
      </w:r>
      <w:r w:rsidRPr="000A5466">
        <w:t xml:space="preserve">Smlouvy bude ze strany Objednatele </w:t>
      </w:r>
      <w:r w:rsidR="004B4CAF">
        <w:t>v</w:t>
      </w:r>
      <w:r w:rsidR="0009722E">
        <w:t> posledním kalendářním měsíci</w:t>
      </w:r>
      <w:r w:rsidR="004B4CAF">
        <w:t xml:space="preserve"> každé</w:t>
      </w:r>
      <w:r w:rsidR="0009722E">
        <w:t>ho</w:t>
      </w:r>
      <w:r w:rsidR="004B4CAF">
        <w:t xml:space="preserve"> kalendářní</w:t>
      </w:r>
      <w:r w:rsidR="0009722E">
        <w:t>ho</w:t>
      </w:r>
      <w:r w:rsidR="004B4CAF">
        <w:t xml:space="preserve"> čtvrtletí</w:t>
      </w:r>
      <w:r w:rsidR="004B4CAF" w:rsidRPr="000A5466">
        <w:t xml:space="preserve"> </w:t>
      </w:r>
      <w:r w:rsidR="004B4CAF">
        <w:t xml:space="preserve">s účinností od 1. dne následujícího kalendářního čtvrtletí </w:t>
      </w:r>
      <w:r w:rsidRPr="000A5466">
        <w:t>upravena dle následujícího vzorce:</w:t>
      </w:r>
      <w:bookmarkEnd w:id="12"/>
    </w:p>
    <w:p w14:paraId="69A306A6" w14:textId="41C90FEE" w:rsidR="000031BF" w:rsidRPr="000A5466" w:rsidRDefault="000A5466" w:rsidP="006B37D0">
      <w:pPr>
        <w:pStyle w:val="Clanek11"/>
        <w:widowControl/>
        <w:numPr>
          <w:ilvl w:val="0"/>
          <w:numId w:val="0"/>
        </w:numPr>
        <w:rPr>
          <w:b/>
        </w:rPr>
      </w:pPr>
      <w:proofErr w:type="spellStart"/>
      <w:r w:rsidRPr="000A5466">
        <w:rPr>
          <w:b/>
        </w:rPr>
        <w:t>C</w:t>
      </w:r>
      <w:r w:rsidRPr="000A5466">
        <w:rPr>
          <w:b/>
          <w:vertAlign w:val="subscript"/>
        </w:rPr>
        <w:t>kmN</w:t>
      </w:r>
      <w:proofErr w:type="spellEnd"/>
      <w:r w:rsidRPr="000A5466">
        <w:rPr>
          <w:b/>
        </w:rPr>
        <w:t xml:space="preserve"> = 0,</w:t>
      </w:r>
      <w:r w:rsidR="00C66979">
        <w:rPr>
          <w:b/>
        </w:rPr>
        <w:t>05</w:t>
      </w:r>
      <w:r w:rsidRPr="000A5466">
        <w:rPr>
          <w:b/>
        </w:rPr>
        <w:t xml:space="preserve"> x </w:t>
      </w:r>
      <w:proofErr w:type="spellStart"/>
      <w:r w:rsidRPr="000A5466">
        <w:rPr>
          <w:b/>
        </w:rPr>
        <w:t>C</w:t>
      </w:r>
      <w:r w:rsidRPr="000A5466">
        <w:rPr>
          <w:b/>
          <w:vertAlign w:val="subscript"/>
        </w:rPr>
        <w:t>km</w:t>
      </w:r>
      <w:proofErr w:type="spellEnd"/>
      <w:r w:rsidRPr="000A5466">
        <w:rPr>
          <w:b/>
        </w:rPr>
        <w:t xml:space="preserve"> + </w:t>
      </w:r>
      <w:proofErr w:type="spellStart"/>
      <w:r w:rsidRPr="000A5466">
        <w:rPr>
          <w:b/>
        </w:rPr>
        <w:t>C</w:t>
      </w:r>
      <w:r w:rsidRPr="000A5466">
        <w:rPr>
          <w:b/>
          <w:vertAlign w:val="subscript"/>
        </w:rPr>
        <w:t>kmIN</w:t>
      </w:r>
      <w:proofErr w:type="spellEnd"/>
      <w:r w:rsidRPr="000A5466">
        <w:rPr>
          <w:b/>
        </w:rPr>
        <w:t xml:space="preserve"> + </w:t>
      </w:r>
      <w:proofErr w:type="spellStart"/>
      <w:r w:rsidRPr="000A5466">
        <w:rPr>
          <w:b/>
        </w:rPr>
        <w:t>C</w:t>
      </w:r>
      <w:r w:rsidRPr="000A5466">
        <w:rPr>
          <w:b/>
          <w:vertAlign w:val="subscript"/>
        </w:rPr>
        <w:t>kmPN</w:t>
      </w:r>
      <w:proofErr w:type="spellEnd"/>
      <w:r w:rsidRPr="000A5466">
        <w:rPr>
          <w:b/>
        </w:rPr>
        <w:t xml:space="preserve"> + </w:t>
      </w:r>
      <w:proofErr w:type="spellStart"/>
      <w:r w:rsidRPr="000A5466">
        <w:rPr>
          <w:b/>
        </w:rPr>
        <w:t>C</w:t>
      </w:r>
      <w:r w:rsidRPr="000A5466">
        <w:rPr>
          <w:b/>
          <w:vertAlign w:val="subscript"/>
        </w:rPr>
        <w:t>kmMN</w:t>
      </w:r>
      <w:proofErr w:type="spellEnd"/>
    </w:p>
    <w:p w14:paraId="2E4300DF" w14:textId="77777777" w:rsidR="000031BF" w:rsidRPr="000A5466" w:rsidRDefault="000031BF" w:rsidP="006B37D0">
      <w:pPr>
        <w:pStyle w:val="Clanek11"/>
        <w:widowControl/>
        <w:numPr>
          <w:ilvl w:val="0"/>
          <w:numId w:val="0"/>
        </w:numPr>
      </w:pPr>
      <w:r w:rsidRPr="000A5466">
        <w:t>kde</w:t>
      </w:r>
    </w:p>
    <w:p w14:paraId="5B853A6F" w14:textId="05821C99" w:rsidR="000031BF" w:rsidRPr="000A5466" w:rsidRDefault="000A5466" w:rsidP="006B37D0">
      <w:pPr>
        <w:pStyle w:val="Clanek11"/>
        <w:widowControl/>
        <w:numPr>
          <w:ilvl w:val="0"/>
          <w:numId w:val="0"/>
        </w:numPr>
      </w:pPr>
      <w:proofErr w:type="spellStart"/>
      <w:r w:rsidRPr="000A5466">
        <w:rPr>
          <w:b/>
        </w:rPr>
        <w:t>C</w:t>
      </w:r>
      <w:r w:rsidRPr="000A5466">
        <w:rPr>
          <w:b/>
          <w:vertAlign w:val="subscript"/>
        </w:rPr>
        <w:t>kmN</w:t>
      </w:r>
      <w:proofErr w:type="spellEnd"/>
      <w:r w:rsidRPr="000A5466">
        <w:rPr>
          <w:b/>
        </w:rPr>
        <w:t xml:space="preserve"> </w:t>
      </w:r>
      <w:r w:rsidRPr="000A5466">
        <w:rPr>
          <w:bCs w:val="0"/>
        </w:rPr>
        <w:t>představuje Nabídkovou cenu za 1 km upravenou podle tohoto ustanovení. Nabídková cena za 1 km bude následně zaokrouhlena na 2 desetinná místa.</w:t>
      </w:r>
    </w:p>
    <w:p w14:paraId="211FA2D8" w14:textId="14303B22"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w:t>
      </w:r>
      <w:proofErr w:type="spellEnd"/>
      <w:r w:rsidRPr="000A5466">
        <w:rPr>
          <w:b/>
        </w:rPr>
        <w:t xml:space="preserve"> </w:t>
      </w:r>
      <w:r w:rsidRPr="000A5466">
        <w:rPr>
          <w:bCs w:val="0"/>
        </w:rPr>
        <w:t>představuje Nabídkovou cenu za 1 km uvedenou v Příloze č. 2 této Smlouvy.</w:t>
      </w:r>
    </w:p>
    <w:p w14:paraId="55B70F3C" w14:textId="0DE7F180" w:rsidR="000031BF" w:rsidRPr="000A5466" w:rsidRDefault="000031BF" w:rsidP="006B37D0">
      <w:pPr>
        <w:pStyle w:val="Clanek11"/>
        <w:widowControl/>
        <w:numPr>
          <w:ilvl w:val="0"/>
          <w:numId w:val="0"/>
        </w:numPr>
      </w:pPr>
      <w:proofErr w:type="spellStart"/>
      <w:r w:rsidRPr="000A5466">
        <w:rPr>
          <w:b/>
        </w:rPr>
        <w:t>C</w:t>
      </w:r>
      <w:r w:rsidRPr="000A5466">
        <w:rPr>
          <w:b/>
          <w:vertAlign w:val="subscript"/>
        </w:rPr>
        <w:t>kmIN</w:t>
      </w:r>
      <w:proofErr w:type="spellEnd"/>
      <w:r w:rsidRPr="000A5466">
        <w:t xml:space="preserve"> </w:t>
      </w:r>
      <w:r w:rsidR="000A5466" w:rsidRPr="000A5466">
        <w:t xml:space="preserve">představuje část Nabídkové ceny upravované v závislosti na změně cen nákladových vstupů daných </w:t>
      </w:r>
      <w:r w:rsidR="000A5466">
        <w:t>změnou bazického</w:t>
      </w:r>
      <w:r w:rsidR="000A5466" w:rsidRPr="000A5466">
        <w:t xml:space="preserve"> indexu spotřebitelských cen. Tato část Nabídkové ceny se upravuje dle </w:t>
      </w:r>
      <w:r w:rsidR="000A5466" w:rsidRPr="000A5466">
        <w:lastRenderedPageBreak/>
        <w:t xml:space="preserve">postupu uvedeném v odst. </w:t>
      </w:r>
      <w:r w:rsidR="00337C79" w:rsidRPr="000A5466">
        <w:fldChar w:fldCharType="begin"/>
      </w:r>
      <w:r w:rsidR="00337C79" w:rsidRPr="000A5466">
        <w:instrText xml:space="preserve"> REF _Ref524588176 \r \h </w:instrText>
      </w:r>
      <w:r w:rsidR="00C60B17" w:rsidRPr="000A5466">
        <w:instrText xml:space="preserve"> \* MERGEFORMAT </w:instrText>
      </w:r>
      <w:r w:rsidR="00337C79" w:rsidRPr="000A5466">
        <w:fldChar w:fldCharType="separate"/>
      </w:r>
      <w:r w:rsidR="00001452">
        <w:t>3.4</w:t>
      </w:r>
      <w:r w:rsidR="00337C79" w:rsidRPr="000A5466">
        <w:fldChar w:fldCharType="end"/>
      </w:r>
      <w:r w:rsidRPr="000A5466">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6AD057AC" w14:textId="27366A01"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kmPN</w:t>
      </w:r>
      <w:proofErr w:type="spellEnd"/>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w:t>
      </w:r>
      <w:r w:rsidR="000031BF" w:rsidRPr="000A5466">
        <w:rPr>
          <w:bCs w:val="0"/>
        </w:rPr>
        <w:t xml:space="preserve">v odst. </w:t>
      </w:r>
      <w:r w:rsidR="00337C79" w:rsidRPr="000A5466">
        <w:rPr>
          <w:bCs w:val="0"/>
        </w:rPr>
        <w:fldChar w:fldCharType="begin"/>
      </w:r>
      <w:r w:rsidR="00337C79" w:rsidRPr="000A5466">
        <w:rPr>
          <w:bCs w:val="0"/>
        </w:rPr>
        <w:instrText xml:space="preserve"> REF _Ref524588183 \r \h </w:instrText>
      </w:r>
      <w:r w:rsidR="00C60B17" w:rsidRPr="000A5466">
        <w:rPr>
          <w:bCs w:val="0"/>
        </w:rPr>
        <w:instrText xml:space="preserve"> \* MERGEFORMAT </w:instrText>
      </w:r>
      <w:r w:rsidR="00337C79" w:rsidRPr="000A5466">
        <w:rPr>
          <w:bCs w:val="0"/>
        </w:rPr>
      </w:r>
      <w:r w:rsidR="00337C79" w:rsidRPr="000A5466">
        <w:rPr>
          <w:bCs w:val="0"/>
        </w:rPr>
        <w:fldChar w:fldCharType="separate"/>
      </w:r>
      <w:r w:rsidR="00001452">
        <w:rPr>
          <w:bCs w:val="0"/>
        </w:rPr>
        <w:t>3.5</w:t>
      </w:r>
      <w:r w:rsidR="00337C79" w:rsidRPr="000A5466">
        <w:rPr>
          <w:bCs w:val="0"/>
        </w:rPr>
        <w:fldChar w:fldCharType="end"/>
      </w:r>
      <w:r w:rsidR="000031BF" w:rsidRPr="000A5466">
        <w:rPr>
          <w:bCs w:val="0"/>
        </w:rPr>
        <w:t xml:space="preserve"> Smlouvy</w:t>
      </w:r>
      <w:r w:rsidR="004B4CAF">
        <w:t xml:space="preserve">, a to vždy na období kalendářního </w:t>
      </w:r>
      <w:r w:rsidR="00F739E6">
        <w:t>čtvrtletí</w:t>
      </w:r>
      <w:r w:rsidR="004B4CAF">
        <w:t xml:space="preserve">, tj. tato část </w:t>
      </w:r>
      <w:r w:rsidR="004B4CAF" w:rsidRPr="000A5466">
        <w:t>Nabídkové ceny</w:t>
      </w:r>
      <w:r w:rsidR="004B4CAF">
        <w:t xml:space="preserve"> se mění čtvrtletně a není v průběhu kalendářního roku stejná.</w:t>
      </w:r>
    </w:p>
    <w:p w14:paraId="55C04A62" w14:textId="2116C7FC"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kmMN</w:t>
      </w:r>
      <w:proofErr w:type="spellEnd"/>
      <w:r w:rsidRPr="000A5466">
        <w:rPr>
          <w:b/>
        </w:rPr>
        <w:t xml:space="preserve"> </w:t>
      </w:r>
      <w:r w:rsidRPr="000A5466">
        <w:rPr>
          <w:bCs w:val="0"/>
        </w:rPr>
        <w:t xml:space="preserve">představuje část Nabídkové ceny upravované v závislosti na změně výše </w:t>
      </w:r>
      <w:r w:rsidR="00C66979">
        <w:rPr>
          <w:bCs w:val="0"/>
        </w:rPr>
        <w:t>oborových mezd</w:t>
      </w:r>
      <w:r w:rsidRPr="000A5466">
        <w:rPr>
          <w:bCs w:val="0"/>
        </w:rPr>
        <w:t xml:space="preserve">. Tato část Nabídkové ceny se upravuje dle postupu uvedeném </w:t>
      </w:r>
      <w:r w:rsidR="000031BF" w:rsidRPr="000A5466">
        <w:rPr>
          <w:bCs w:val="0"/>
        </w:rPr>
        <w:t xml:space="preserve">v odst. </w:t>
      </w:r>
      <w:r w:rsidR="00001452">
        <w:rPr>
          <w:bCs w:val="0"/>
        </w:rPr>
        <w:fldChar w:fldCharType="begin"/>
      </w:r>
      <w:r w:rsidR="00001452">
        <w:rPr>
          <w:bCs w:val="0"/>
        </w:rPr>
        <w:instrText xml:space="preserve"> REF _Ref132766127 \n \h </w:instrText>
      </w:r>
      <w:r w:rsidR="00001452">
        <w:rPr>
          <w:bCs w:val="0"/>
        </w:rPr>
      </w:r>
      <w:r w:rsidR="00001452">
        <w:rPr>
          <w:bCs w:val="0"/>
        </w:rPr>
        <w:fldChar w:fldCharType="separate"/>
      </w:r>
      <w:r w:rsidR="00001452">
        <w:rPr>
          <w:bCs w:val="0"/>
        </w:rPr>
        <w:t>3.6</w:t>
      </w:r>
      <w:r w:rsidR="00001452">
        <w:rPr>
          <w:bCs w:val="0"/>
        </w:rPr>
        <w:fldChar w:fldCharType="end"/>
      </w:r>
      <w:r w:rsidR="000031BF" w:rsidRPr="000A5466">
        <w:rPr>
          <w:bCs w:val="0"/>
        </w:rPr>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119B34FB" w14:textId="2640F5F6" w:rsidR="000031BF" w:rsidRPr="007F3D32" w:rsidRDefault="000031BF" w:rsidP="006B37D0">
      <w:pPr>
        <w:pStyle w:val="Clanek11"/>
        <w:widowControl/>
        <w:tabs>
          <w:tab w:val="clear" w:pos="1180"/>
        </w:tabs>
        <w:ind w:left="0" w:hanging="709"/>
      </w:pPr>
      <w:bookmarkStart w:id="13" w:name="_Ref524588176"/>
      <w:r w:rsidRPr="007F3D32">
        <w:t xml:space="preserve">Výše části Nabídkové ceny za 1 km bude ze strany Objednatele každoročně upravena </w:t>
      </w:r>
      <w:r w:rsidR="00CB6CE4" w:rsidRPr="007F3D32">
        <w:t xml:space="preserve">(tzn. zvýšena či snížena) </w:t>
      </w:r>
      <w:r w:rsidR="00F739E6">
        <w:t>v prosinci každého kalendářního roku</w:t>
      </w:r>
      <w:r w:rsidR="00F739E6" w:rsidRPr="000A5466">
        <w:t xml:space="preserve"> </w:t>
      </w:r>
      <w:r w:rsidR="00F739E6">
        <w:t xml:space="preserve">s účinností od 1. dne následujícího kalendářního roku </w:t>
      </w:r>
      <w:r w:rsidR="00F62790">
        <w:t>na období celého</w:t>
      </w:r>
      <w:r w:rsidR="0009722E">
        <w:t xml:space="preserve"> kalendářního</w:t>
      </w:r>
      <w:r w:rsidR="00F62790">
        <w:t xml:space="preserve"> roku </w:t>
      </w:r>
      <w:r w:rsidRPr="007F3D32">
        <w:t xml:space="preserve">v závislosti na změně </w:t>
      </w:r>
      <w:r w:rsidR="007F3D32" w:rsidRPr="007F3D32">
        <w:t xml:space="preserve">bazického indexu spotřebitelských cen </w:t>
      </w:r>
      <w:r w:rsidRPr="007F3D32">
        <w:t xml:space="preserve">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3"/>
    </w:p>
    <w:p w14:paraId="0A4C3BA2" w14:textId="2780D7B1" w:rsidR="000031BF" w:rsidRPr="007F3D32" w:rsidRDefault="000031BF" w:rsidP="006B37D0">
      <w:pPr>
        <w:pStyle w:val="Clanek11"/>
        <w:widowControl/>
        <w:numPr>
          <w:ilvl w:val="0"/>
          <w:numId w:val="0"/>
        </w:numPr>
        <w:rPr>
          <w:b/>
        </w:rPr>
      </w:pPr>
      <w:proofErr w:type="spellStart"/>
      <w:r w:rsidRPr="007F3D32">
        <w:rPr>
          <w:b/>
        </w:rPr>
        <w:t>C</w:t>
      </w:r>
      <w:r w:rsidRPr="007F3D32">
        <w:rPr>
          <w:b/>
          <w:vertAlign w:val="subscript"/>
        </w:rPr>
        <w:t>kmIN</w:t>
      </w:r>
      <w:proofErr w:type="spellEnd"/>
      <w:r w:rsidRPr="007F3D32">
        <w:rPr>
          <w:b/>
        </w:rPr>
        <w:t xml:space="preserve"> = </w:t>
      </w:r>
      <w:proofErr w:type="spellStart"/>
      <w:r w:rsidRPr="007F3D32">
        <w:rPr>
          <w:b/>
        </w:rPr>
        <w:t>C</w:t>
      </w:r>
      <w:r w:rsidRPr="007F3D32">
        <w:rPr>
          <w:b/>
          <w:vertAlign w:val="subscript"/>
        </w:rPr>
        <w:t>kmI</w:t>
      </w:r>
      <w:proofErr w:type="spellEnd"/>
      <w:r w:rsidRPr="007F3D32">
        <w:rPr>
          <w:b/>
        </w:rPr>
        <w:t xml:space="preserve"> x CPI</w:t>
      </w:r>
    </w:p>
    <w:p w14:paraId="29985D0A" w14:textId="77777777" w:rsidR="000031BF" w:rsidRPr="007F3D32" w:rsidRDefault="000031BF" w:rsidP="006B37D0">
      <w:pPr>
        <w:pStyle w:val="Clanek11"/>
        <w:widowControl/>
        <w:numPr>
          <w:ilvl w:val="0"/>
          <w:numId w:val="0"/>
        </w:numPr>
      </w:pPr>
      <w:r w:rsidRPr="007F3D32">
        <w:t>kde</w:t>
      </w:r>
    </w:p>
    <w:p w14:paraId="55362265" w14:textId="343DDC67"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kmIN</w:t>
      </w:r>
      <w:proofErr w:type="spellEnd"/>
      <w:r w:rsidRPr="007F3D32">
        <w:t xml:space="preserve"> představuje část Nabídkové ceny za 1 km upravenou podle tohoto ustanovení. Část Nabídkové ceny za 1 km</w:t>
      </w:r>
      <w:r w:rsidR="00D8407A" w:rsidRPr="007F3D32">
        <w:t xml:space="preserve"> </w:t>
      </w:r>
      <w:r w:rsidRPr="007F3D32">
        <w:t>bude následně zaokrouhlena na 2 desetinná místa.</w:t>
      </w:r>
    </w:p>
    <w:p w14:paraId="18D26DC3" w14:textId="5974FDE4"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w:t>
      </w:r>
      <w:proofErr w:type="spellEnd"/>
      <w:r w:rsidRPr="007F3D32">
        <w:t xml:space="preserve"> představuje část Nabídkové ceny za 1 km</w:t>
      </w:r>
      <w:r w:rsidR="007F3D32" w:rsidRPr="007F3D32">
        <w:t xml:space="preserve">, která je dána vzorcem </w:t>
      </w:r>
      <w:proofErr w:type="spellStart"/>
      <w:r w:rsidR="007F3D32" w:rsidRPr="007F3D32">
        <w:rPr>
          <w:b/>
          <w:bCs w:val="0"/>
        </w:rPr>
        <w:t>C</w:t>
      </w:r>
      <w:r w:rsidR="007F3D32" w:rsidRPr="007F3D32">
        <w:rPr>
          <w:b/>
          <w:bCs w:val="0"/>
          <w:vertAlign w:val="subscript"/>
        </w:rPr>
        <w:t>kmI</w:t>
      </w:r>
      <w:proofErr w:type="spellEnd"/>
      <w:r w:rsidR="007F3D32" w:rsidRPr="007F3D32">
        <w:rPr>
          <w:b/>
          <w:bCs w:val="0"/>
        </w:rPr>
        <w:t xml:space="preserve"> = 0,</w:t>
      </w:r>
      <w:r w:rsidR="00C66979">
        <w:rPr>
          <w:b/>
          <w:bCs w:val="0"/>
        </w:rPr>
        <w:t>25</w:t>
      </w:r>
      <w:r w:rsidR="007F3D32" w:rsidRPr="007F3D32">
        <w:rPr>
          <w:b/>
          <w:bCs w:val="0"/>
        </w:rPr>
        <w:t xml:space="preserve"> x </w:t>
      </w:r>
      <w:proofErr w:type="spellStart"/>
      <w:r w:rsidR="007F3D32" w:rsidRPr="007F3D32">
        <w:rPr>
          <w:b/>
          <w:bCs w:val="0"/>
        </w:rPr>
        <w:t>C</w:t>
      </w:r>
      <w:r w:rsidR="007F3D32" w:rsidRPr="007F3D32">
        <w:rPr>
          <w:b/>
          <w:bCs w:val="0"/>
          <w:vertAlign w:val="subscript"/>
        </w:rPr>
        <w:t>km</w:t>
      </w:r>
      <w:proofErr w:type="spellEnd"/>
      <w:r w:rsidR="007F3D32" w:rsidRPr="007F3D32">
        <w:t xml:space="preserve">, kde </w:t>
      </w:r>
      <w:proofErr w:type="spellStart"/>
      <w:r w:rsidR="007F3D32" w:rsidRPr="007F3D32">
        <w:rPr>
          <w:b/>
          <w:bCs w:val="0"/>
        </w:rPr>
        <w:t>C</w:t>
      </w:r>
      <w:r w:rsidR="007F3D32" w:rsidRPr="007F3D32">
        <w:rPr>
          <w:b/>
          <w:bCs w:val="0"/>
          <w:vertAlign w:val="subscript"/>
        </w:rPr>
        <w:t>km</w:t>
      </w:r>
      <w:proofErr w:type="spellEnd"/>
      <w:r w:rsidR="007F3D32" w:rsidRPr="007F3D32">
        <w:t xml:space="preserve"> představuje Nabídkovou cenu za 1 km uvedenou v Příloze č. 2 této Smlouvy</w:t>
      </w:r>
      <w:r w:rsidR="00F62790">
        <w:t>.</w:t>
      </w:r>
    </w:p>
    <w:p w14:paraId="5BC988FC" w14:textId="3EC9F08B" w:rsidR="000031BF" w:rsidRPr="007F3D32" w:rsidRDefault="000031BF" w:rsidP="006B37D0">
      <w:pPr>
        <w:pStyle w:val="Clanek11"/>
        <w:widowControl/>
        <w:numPr>
          <w:ilvl w:val="0"/>
          <w:numId w:val="0"/>
        </w:numPr>
      </w:pPr>
      <w:r w:rsidRPr="007F3D32">
        <w:rPr>
          <w:b/>
        </w:rPr>
        <w:t>CPI</w:t>
      </w:r>
      <w:r w:rsidRPr="007F3D32">
        <w:t xml:space="preserve"> představuje </w:t>
      </w:r>
      <w:r w:rsidR="00781787" w:rsidRPr="00FE29C2">
        <w:rPr>
          <w:color w:val="000000"/>
        </w:rPr>
        <w:t xml:space="preserve">koeficient změny, který se vypočítá jako podíl průměrného bazického indexu spotřebitelských cen za </w:t>
      </w:r>
      <w:r w:rsidR="00781787">
        <w:rPr>
          <w:color w:val="000000"/>
        </w:rPr>
        <w:t>3</w:t>
      </w:r>
      <w:r w:rsidR="00781787" w:rsidRPr="00FE29C2">
        <w:rPr>
          <w:color w:val="000000"/>
        </w:rPr>
        <w:t xml:space="preserve"> kalendářní měsíc</w:t>
      </w:r>
      <w:r w:rsidR="00781787">
        <w:rPr>
          <w:color w:val="000000"/>
        </w:rPr>
        <w:t>e</w:t>
      </w:r>
      <w:r w:rsidR="00781787" w:rsidRPr="00FE29C2">
        <w:rPr>
          <w:color w:val="000000"/>
        </w:rPr>
        <w:t xml:space="preserve"> předcházejícího kalendářního roku</w:t>
      </w:r>
      <w:r w:rsidR="00781787">
        <w:rPr>
          <w:color w:val="000000"/>
        </w:rPr>
        <w:t xml:space="preserve"> (říjen až prosinec) a 9</w:t>
      </w:r>
      <w:r w:rsidR="00781787" w:rsidRPr="0043045F">
        <w:rPr>
          <w:color w:val="000000"/>
        </w:rPr>
        <w:t xml:space="preserve"> </w:t>
      </w:r>
      <w:r w:rsidR="00781787" w:rsidRPr="00FE29C2">
        <w:rPr>
          <w:color w:val="000000"/>
        </w:rPr>
        <w:t>kalendářní</w:t>
      </w:r>
      <w:r w:rsidR="00781787">
        <w:rPr>
          <w:color w:val="000000"/>
        </w:rPr>
        <w:t>ch</w:t>
      </w:r>
      <w:r w:rsidR="00781787" w:rsidRPr="00FE29C2">
        <w:rPr>
          <w:color w:val="000000"/>
        </w:rPr>
        <w:t xml:space="preserve"> měsíc</w:t>
      </w:r>
      <w:r w:rsidR="00781787">
        <w:rPr>
          <w:color w:val="000000"/>
        </w:rPr>
        <w:t>ů</w:t>
      </w:r>
      <w:r w:rsidR="00781787" w:rsidRPr="00FE29C2">
        <w:rPr>
          <w:color w:val="000000"/>
        </w:rPr>
        <w:t xml:space="preserve"> kalendářního roku</w:t>
      </w:r>
      <w:r w:rsidR="00781787">
        <w:rPr>
          <w:color w:val="000000"/>
        </w:rPr>
        <w:t xml:space="preserve"> (leden až září)</w:t>
      </w:r>
      <w:r w:rsidR="00781787" w:rsidRPr="00FE29C2">
        <w:rPr>
          <w:color w:val="000000"/>
        </w:rPr>
        <w:t xml:space="preserve"> dle měsíčních hodnot vyhlášených ČSÚ</w:t>
      </w:r>
      <w:r w:rsidR="00781787">
        <w:rPr>
          <w:rStyle w:val="Znakapoznpodarou"/>
          <w:color w:val="000000"/>
        </w:rPr>
        <w:footnoteReference w:id="2"/>
      </w:r>
      <w:r w:rsidR="00781787">
        <w:rPr>
          <w:color w:val="000000"/>
        </w:rPr>
        <w:t xml:space="preserve"> (aritmetický průměr měsíčních údajů zaokrouhlený na jedno desetinné místo)</w:t>
      </w:r>
      <w:r w:rsidR="00781787" w:rsidRPr="00FE29C2">
        <w:rPr>
          <w:color w:val="000000"/>
        </w:rPr>
        <w:t xml:space="preserve"> a výchozího referenčního bazického indexu spotřebitelských cen stanoveného </w:t>
      </w:r>
      <w:r w:rsidR="00781787">
        <w:rPr>
          <w:color w:val="000000"/>
        </w:rPr>
        <w:t>O</w:t>
      </w:r>
      <w:r w:rsidR="00781787" w:rsidRPr="00FE29C2">
        <w:rPr>
          <w:color w:val="000000"/>
        </w:rPr>
        <w:t>bjednatelem</w:t>
      </w:r>
      <w:r w:rsidR="007F3D32">
        <w:t xml:space="preserve">, který činí </w:t>
      </w:r>
      <w:r w:rsidR="007F3D32" w:rsidRPr="007F3D32">
        <w:rPr>
          <w:b/>
          <w:bCs w:val="0"/>
        </w:rPr>
        <w:t>133,6</w:t>
      </w:r>
      <w:r w:rsidR="007F3D32">
        <w:t>.</w:t>
      </w:r>
    </w:p>
    <w:p w14:paraId="56644B1D" w14:textId="6F91A6A6" w:rsidR="000031BF" w:rsidRPr="00F62790" w:rsidRDefault="000031BF" w:rsidP="006B37D0">
      <w:pPr>
        <w:pStyle w:val="Clanek11"/>
        <w:widowControl/>
        <w:numPr>
          <w:ilvl w:val="0"/>
          <w:numId w:val="0"/>
        </w:numPr>
      </w:pPr>
      <w:r w:rsidRPr="00F62790">
        <w:t xml:space="preserve">První </w:t>
      </w:r>
      <w:r w:rsidR="00F62790" w:rsidRPr="00F62790">
        <w:t xml:space="preserve">úprava </w:t>
      </w:r>
      <w:r w:rsidR="00F739E6">
        <w:t xml:space="preserve">této části </w:t>
      </w:r>
      <w:r w:rsidR="00F62790" w:rsidRPr="00F62790">
        <w:t>Nabídkové ceny za 1 km</w:t>
      </w:r>
      <w:r w:rsidRPr="00F62790">
        <w:t xml:space="preserve"> </w:t>
      </w:r>
      <w:r w:rsidR="00976638">
        <w:t xml:space="preserve">dle tohoto odstavce </w:t>
      </w:r>
      <w:r w:rsidR="00F62790" w:rsidRPr="00F62790">
        <w:t xml:space="preserve">bude ze strany Objednatele provedena </w:t>
      </w:r>
      <w:r w:rsidR="00F739E6">
        <w:t xml:space="preserve">v prosinci 2023 </w:t>
      </w:r>
      <w:r w:rsidR="00F62790" w:rsidRPr="00F62790">
        <w:t xml:space="preserve">s účinností od </w:t>
      </w:r>
      <w:r w:rsidRPr="00F62790">
        <w:t xml:space="preserve">1. 1. </w:t>
      </w:r>
      <w:r w:rsidR="00654345" w:rsidRPr="00F62790">
        <w:t>202</w:t>
      </w:r>
      <w:r w:rsidR="00F62790" w:rsidRPr="00F62790">
        <w:t>4</w:t>
      </w:r>
      <w:r w:rsidR="0009722E">
        <w:t xml:space="preserve"> do 31.12.2024</w:t>
      </w:r>
      <w:r w:rsidRPr="00F62790">
        <w:t>.</w:t>
      </w:r>
    </w:p>
    <w:p w14:paraId="60A2781E" w14:textId="1BA5153F" w:rsidR="000031BF" w:rsidRPr="00F62790" w:rsidRDefault="000031BF" w:rsidP="006B37D0">
      <w:pPr>
        <w:pStyle w:val="Clanek11"/>
        <w:widowControl/>
        <w:tabs>
          <w:tab w:val="clear" w:pos="1180"/>
        </w:tabs>
        <w:ind w:left="0" w:hanging="709"/>
      </w:pPr>
      <w:bookmarkStart w:id="14" w:name="_Ref524588183"/>
      <w:r w:rsidRPr="00F62790">
        <w:t xml:space="preserve">Výše části Nabídkové ceny za 1 km bude ze strany Objednatele </w:t>
      </w:r>
      <w:r w:rsidR="00F62790" w:rsidRPr="00F62790">
        <w:t>čtvrtletně</w:t>
      </w:r>
      <w:r w:rsidRPr="00F62790">
        <w:t xml:space="preserve"> upravena (tzn. zvýšena či snížena) s účinností od 1. </w:t>
      </w:r>
      <w:r w:rsidR="00F62790" w:rsidRPr="00F62790">
        <w:t xml:space="preserve">dne </w:t>
      </w:r>
      <w:r w:rsidR="00F739E6">
        <w:t xml:space="preserve">následujícího </w:t>
      </w:r>
      <w:r w:rsidR="00F62790" w:rsidRPr="00F62790">
        <w:t>kalendářního čtvrtletí</w:t>
      </w:r>
      <w:r w:rsidRPr="00F62790">
        <w:t xml:space="preserve"> bez ohledu na druh pohonu Vozidel v závislosti na změně cen nákladových vstupů daných změnou průměrné měsíční ceny motorové nafty (bez DPH) Českého statistického úřadu. V tomto směru upravená výše části Nabídkové ceny za 1 km bude vypočtena dle následujícího vzorce:</w:t>
      </w:r>
      <w:bookmarkEnd w:id="14"/>
    </w:p>
    <w:p w14:paraId="53E6F5E8" w14:textId="6BD170E6" w:rsidR="000031BF" w:rsidRPr="00F62790" w:rsidRDefault="000031BF" w:rsidP="006B37D0">
      <w:pPr>
        <w:pStyle w:val="Clanek11"/>
        <w:widowControl/>
        <w:numPr>
          <w:ilvl w:val="0"/>
          <w:numId w:val="0"/>
        </w:numPr>
        <w:rPr>
          <w:b/>
        </w:rPr>
      </w:pPr>
      <w:proofErr w:type="spellStart"/>
      <w:r w:rsidRPr="00F62790">
        <w:rPr>
          <w:b/>
        </w:rPr>
        <w:t>C</w:t>
      </w:r>
      <w:r w:rsidRPr="00F62790">
        <w:rPr>
          <w:b/>
          <w:vertAlign w:val="subscript"/>
        </w:rPr>
        <w:t>kmPN</w:t>
      </w:r>
      <w:proofErr w:type="spellEnd"/>
      <w:r w:rsidRPr="00F62790">
        <w:rPr>
          <w:b/>
        </w:rPr>
        <w:t xml:space="preserve"> = </w:t>
      </w:r>
      <w:proofErr w:type="spellStart"/>
      <w:r w:rsidRPr="00F62790">
        <w:rPr>
          <w:b/>
        </w:rPr>
        <w:t>C</w:t>
      </w:r>
      <w:r w:rsidRPr="00F62790">
        <w:rPr>
          <w:b/>
          <w:vertAlign w:val="subscript"/>
        </w:rPr>
        <w:t>kmP</w:t>
      </w:r>
      <w:proofErr w:type="spellEnd"/>
      <w:r w:rsidRPr="00F62790">
        <w:rPr>
          <w:b/>
        </w:rPr>
        <w:t xml:space="preserve"> x PHM</w:t>
      </w:r>
    </w:p>
    <w:p w14:paraId="5E74AB68" w14:textId="77777777" w:rsidR="000031BF" w:rsidRPr="00F62790" w:rsidRDefault="000031BF" w:rsidP="006B37D0">
      <w:pPr>
        <w:pStyle w:val="Clanek11"/>
        <w:widowControl/>
        <w:numPr>
          <w:ilvl w:val="0"/>
          <w:numId w:val="0"/>
        </w:numPr>
      </w:pPr>
      <w:r w:rsidRPr="00F62790">
        <w:t>kde</w:t>
      </w:r>
    </w:p>
    <w:p w14:paraId="3CE0A4BA" w14:textId="223A3B9B"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kmPN</w:t>
      </w:r>
      <w:proofErr w:type="spellEnd"/>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00EE4C10" w:rsidRPr="00F62790">
        <w:t xml:space="preserve"> </w:t>
      </w:r>
      <w:r w:rsidRPr="00F62790">
        <w:t>bude následně zaokrouhlena na 2 desetinná místa.</w:t>
      </w:r>
    </w:p>
    <w:p w14:paraId="111C3549" w14:textId="0C1CF668"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w:t>
      </w:r>
      <w:proofErr w:type="spellEnd"/>
      <w:r w:rsidRPr="00F62790">
        <w:t xml:space="preserve"> </w:t>
      </w:r>
      <w:r w:rsidR="00F62790" w:rsidRPr="00F62790">
        <w:t xml:space="preserve">představuje část Nabídkové ceny za 1 km, která je dána vzorcem </w:t>
      </w:r>
      <w:proofErr w:type="spellStart"/>
      <w:r w:rsidR="00F62790" w:rsidRPr="00F62790">
        <w:rPr>
          <w:b/>
        </w:rPr>
        <w:t>C</w:t>
      </w:r>
      <w:r w:rsidR="00F62790" w:rsidRPr="00F62790">
        <w:rPr>
          <w:b/>
          <w:vertAlign w:val="subscript"/>
        </w:rPr>
        <w:t>kmP</w:t>
      </w:r>
      <w:proofErr w:type="spellEnd"/>
      <w:r w:rsidR="00F62790" w:rsidRPr="00F62790">
        <w:rPr>
          <w:b/>
          <w:bCs w:val="0"/>
        </w:rPr>
        <w:t xml:space="preserve"> = 0,3 x </w:t>
      </w:r>
      <w:proofErr w:type="spellStart"/>
      <w:r w:rsidR="00F62790" w:rsidRPr="00F62790">
        <w:rPr>
          <w:b/>
          <w:bCs w:val="0"/>
        </w:rPr>
        <w:t>C</w:t>
      </w:r>
      <w:r w:rsidR="00F62790" w:rsidRPr="00F62790">
        <w:rPr>
          <w:b/>
          <w:bCs w:val="0"/>
          <w:vertAlign w:val="subscript"/>
        </w:rPr>
        <w:t>km</w:t>
      </w:r>
      <w:proofErr w:type="spellEnd"/>
      <w:r w:rsidR="00F62790" w:rsidRPr="00F62790">
        <w:t xml:space="preserve">, kde </w:t>
      </w:r>
      <w:proofErr w:type="spellStart"/>
      <w:r w:rsidR="00F62790" w:rsidRPr="00F62790">
        <w:rPr>
          <w:b/>
          <w:bCs w:val="0"/>
        </w:rPr>
        <w:t>C</w:t>
      </w:r>
      <w:r w:rsidR="00F62790" w:rsidRPr="00F62790">
        <w:rPr>
          <w:b/>
          <w:bCs w:val="0"/>
          <w:vertAlign w:val="subscript"/>
        </w:rPr>
        <w:t>km</w:t>
      </w:r>
      <w:proofErr w:type="spellEnd"/>
      <w:r w:rsidR="00F62790" w:rsidRPr="00F62790">
        <w:t xml:space="preserve"> představuje Nabídkovou cenu za 1 km uvedenou v Příloze č. 2 této Smlouvy</w:t>
      </w:r>
      <w:r w:rsidR="00976638">
        <w:t>.</w:t>
      </w:r>
    </w:p>
    <w:p w14:paraId="0234F077" w14:textId="57F024B9" w:rsidR="000031BF" w:rsidRPr="00781787" w:rsidRDefault="000031BF" w:rsidP="006B37D0">
      <w:pPr>
        <w:pStyle w:val="Clanek11"/>
        <w:widowControl/>
        <w:numPr>
          <w:ilvl w:val="0"/>
          <w:numId w:val="0"/>
        </w:numPr>
        <w:rPr>
          <w:bCs w:val="0"/>
        </w:rPr>
      </w:pPr>
      <w:r w:rsidRPr="00976638">
        <w:rPr>
          <w:b/>
        </w:rPr>
        <w:lastRenderedPageBreak/>
        <w:t>PHM</w:t>
      </w:r>
      <w:r w:rsidRPr="00976638">
        <w:t xml:space="preserve"> představuje </w:t>
      </w:r>
      <w:r w:rsidR="00781787" w:rsidRPr="00C71C20">
        <w:rPr>
          <w:color w:val="000000"/>
        </w:rPr>
        <w:t xml:space="preserve">koeficient změny, který se vypočítá jako podíl průměrné ceny </w:t>
      </w:r>
      <w:r w:rsidR="00781787">
        <w:t xml:space="preserve">motorové </w:t>
      </w:r>
      <w:r w:rsidR="00781787" w:rsidRPr="00C71C20">
        <w:rPr>
          <w:color w:val="000000"/>
        </w:rPr>
        <w:t xml:space="preserve">nafty za předcházející kalendářní čtvrtletí dle </w:t>
      </w:r>
      <w:r w:rsidR="00781787">
        <w:rPr>
          <w:color w:val="000000"/>
        </w:rPr>
        <w:t>měsíčních</w:t>
      </w:r>
      <w:r w:rsidR="00781787" w:rsidRPr="00C71C20">
        <w:rPr>
          <w:color w:val="000000"/>
        </w:rPr>
        <w:t xml:space="preserve"> hodnot vyhlášených ČSÚ</w:t>
      </w:r>
      <w:r w:rsidR="00781787" w:rsidRPr="00C71C20">
        <w:rPr>
          <w:rStyle w:val="Znakapoznpodarou"/>
          <w:color w:val="000000"/>
        </w:rPr>
        <w:footnoteReference w:id="3"/>
      </w:r>
      <w:r w:rsidR="00781787" w:rsidRPr="00C71C20">
        <w:rPr>
          <w:color w:val="000000"/>
        </w:rPr>
        <w:t xml:space="preserve"> </w:t>
      </w:r>
      <w:r w:rsidR="00781787">
        <w:rPr>
          <w:color w:val="000000"/>
        </w:rPr>
        <w:t xml:space="preserve">(aritmetický průměr měsíčních údajů zaokrouhlený na dvě desetinná místa) </w:t>
      </w:r>
      <w:r w:rsidR="00781787" w:rsidRPr="00C71C20">
        <w:rPr>
          <w:color w:val="000000"/>
        </w:rPr>
        <w:t xml:space="preserve">a výchozí referenční hodnoty </w:t>
      </w:r>
      <w:r w:rsidR="00781787" w:rsidRPr="00C71C20">
        <w:t xml:space="preserve">výchozí referenční ceny </w:t>
      </w:r>
      <w:r w:rsidR="00781787">
        <w:t xml:space="preserve">motorové </w:t>
      </w:r>
      <w:r w:rsidR="00781787" w:rsidRPr="00C71C20">
        <w:t>nafty</w:t>
      </w:r>
      <w:r w:rsidR="00781787" w:rsidRPr="00C71C20">
        <w:rPr>
          <w:color w:val="000000"/>
        </w:rPr>
        <w:t xml:space="preserve"> </w:t>
      </w:r>
      <w:r w:rsidR="00781787" w:rsidRPr="00260604">
        <w:rPr>
          <w:color w:val="000000"/>
        </w:rPr>
        <w:t>stanovené</w:t>
      </w:r>
      <w:r w:rsidR="00781787" w:rsidRPr="00960A55">
        <w:rPr>
          <w:color w:val="000000"/>
        </w:rPr>
        <w:t xml:space="preserve"> </w:t>
      </w:r>
      <w:r w:rsidR="00781787">
        <w:rPr>
          <w:color w:val="000000"/>
        </w:rPr>
        <w:t>O</w:t>
      </w:r>
      <w:r w:rsidR="00781787" w:rsidRPr="00960A55">
        <w:rPr>
          <w:color w:val="000000"/>
        </w:rPr>
        <w:t>bjednatelem</w:t>
      </w:r>
      <w:r w:rsidR="00781787">
        <w:rPr>
          <w:color w:val="000000"/>
        </w:rPr>
        <w:t xml:space="preserve">, který činí </w:t>
      </w:r>
      <w:r w:rsidR="00781787">
        <w:rPr>
          <w:b/>
          <w:color w:val="000000" w:themeColor="text1"/>
        </w:rPr>
        <w:t>43</w:t>
      </w:r>
      <w:r w:rsidR="00781787" w:rsidRPr="00430A18">
        <w:rPr>
          <w:b/>
          <w:color w:val="000000" w:themeColor="text1"/>
        </w:rPr>
        <w:t>,</w:t>
      </w:r>
      <w:r w:rsidR="00781787">
        <w:rPr>
          <w:b/>
          <w:color w:val="000000" w:themeColor="text1"/>
        </w:rPr>
        <w:t>42</w:t>
      </w:r>
      <w:r w:rsidR="00781787" w:rsidRPr="00430A18">
        <w:rPr>
          <w:b/>
          <w:color w:val="000000" w:themeColor="text1"/>
        </w:rPr>
        <w:t xml:space="preserve"> Kč/l</w:t>
      </w:r>
      <w:r w:rsidR="00781787">
        <w:rPr>
          <w:bCs w:val="0"/>
          <w:color w:val="000000" w:themeColor="text1"/>
        </w:rPr>
        <w:t xml:space="preserve"> (vč. 21 % DPH)</w:t>
      </w:r>
      <w:r w:rsidR="009C185D">
        <w:rPr>
          <w:bCs w:val="0"/>
          <w:color w:val="000000" w:themeColor="text1"/>
        </w:rPr>
        <w:t>.</w:t>
      </w:r>
    </w:p>
    <w:p w14:paraId="5BC2E55C" w14:textId="1665DFF7" w:rsidR="000031BF" w:rsidRPr="00C60B17" w:rsidRDefault="00F739E6" w:rsidP="006B37D0">
      <w:pPr>
        <w:pStyle w:val="Clanek11"/>
        <w:widowControl/>
        <w:numPr>
          <w:ilvl w:val="0"/>
          <w:numId w:val="0"/>
        </w:numPr>
        <w:rPr>
          <w:highlight w:val="red"/>
        </w:r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31.03.2024</w:t>
      </w:r>
      <w:r w:rsidRPr="00F62790">
        <w:t>.</w:t>
      </w:r>
    </w:p>
    <w:p w14:paraId="5EE5F29B" w14:textId="2A25DEB3" w:rsidR="000031BF" w:rsidRPr="009C185D" w:rsidRDefault="00F739E6" w:rsidP="006B37D0">
      <w:pPr>
        <w:pStyle w:val="Clanek11"/>
        <w:widowControl/>
        <w:tabs>
          <w:tab w:val="clear" w:pos="1180"/>
        </w:tabs>
        <w:ind w:left="0" w:hanging="709"/>
      </w:pPr>
      <w:bookmarkStart w:id="15" w:name="_Ref132766127"/>
      <w:bookmarkStart w:id="16" w:name="_Ref524588193"/>
      <w:bookmarkStart w:id="17" w:name="_Hlk523375414"/>
      <w:r w:rsidRPr="009C185D">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9C185D">
        <w:rPr>
          <w:bCs w:val="0"/>
        </w:rPr>
        <w:t>průměrné hrubé měsíční mzdy v odvětví Doprava a skladování nebo v závislosti na změně výše minimální zaručené měsíční mzdy řidičů</w:t>
      </w:r>
      <w:r w:rsidRPr="009C185D">
        <w:t xml:space="preserve">. V tomto směru upravená výše části Nabídkové ceny za </w:t>
      </w:r>
      <w:smartTag w:uri="urn:schemas-microsoft-com:office:smarttags" w:element="metricconverter">
        <w:smartTagPr>
          <w:attr w:name="ProductID" w:val="1 km"/>
        </w:smartTagPr>
        <w:r w:rsidRPr="009C185D">
          <w:t>1 km</w:t>
        </w:r>
      </w:smartTag>
      <w:r w:rsidRPr="009C185D">
        <w:t xml:space="preserve"> bude vypočtena dle následujícího vzorce:</w:t>
      </w:r>
      <w:bookmarkEnd w:id="15"/>
    </w:p>
    <w:p w14:paraId="2B97E139" w14:textId="549A96A6" w:rsidR="000031BF" w:rsidRPr="00C66979" w:rsidRDefault="000031BF" w:rsidP="006B37D0">
      <w:pPr>
        <w:pStyle w:val="Clanek11"/>
        <w:widowControl/>
        <w:numPr>
          <w:ilvl w:val="0"/>
          <w:numId w:val="0"/>
        </w:numPr>
        <w:rPr>
          <w:b/>
          <w:bCs w:val="0"/>
        </w:rPr>
      </w:pPr>
      <w:proofErr w:type="spellStart"/>
      <w:r w:rsidRPr="00C66979">
        <w:rPr>
          <w:b/>
          <w:bCs w:val="0"/>
        </w:rPr>
        <w:t>C</w:t>
      </w:r>
      <w:r w:rsidRPr="00C66979">
        <w:rPr>
          <w:b/>
          <w:bCs w:val="0"/>
          <w:vertAlign w:val="subscript"/>
        </w:rPr>
        <w:t>kmMN</w:t>
      </w:r>
      <w:proofErr w:type="spellEnd"/>
      <w:r w:rsidRPr="00C66979">
        <w:rPr>
          <w:b/>
          <w:bCs w:val="0"/>
        </w:rPr>
        <w:t xml:space="preserve"> = </w:t>
      </w:r>
      <w:proofErr w:type="spellStart"/>
      <w:r w:rsidRPr="00C66979">
        <w:rPr>
          <w:b/>
          <w:bCs w:val="0"/>
        </w:rPr>
        <w:t>C</w:t>
      </w:r>
      <w:r w:rsidRPr="00C66979">
        <w:rPr>
          <w:b/>
          <w:bCs w:val="0"/>
          <w:vertAlign w:val="subscript"/>
        </w:rPr>
        <w:t>kmM</w:t>
      </w:r>
      <w:proofErr w:type="spellEnd"/>
      <w:r w:rsidRPr="00C66979">
        <w:rPr>
          <w:b/>
          <w:bCs w:val="0"/>
        </w:rPr>
        <w:t xml:space="preserve"> x MZD</w:t>
      </w:r>
    </w:p>
    <w:p w14:paraId="7CA822E4" w14:textId="77777777" w:rsidR="000031BF" w:rsidRPr="00C66979" w:rsidRDefault="000031BF" w:rsidP="006B37D0">
      <w:pPr>
        <w:pStyle w:val="Clanek11"/>
        <w:widowControl/>
        <w:numPr>
          <w:ilvl w:val="0"/>
          <w:numId w:val="0"/>
        </w:numPr>
      </w:pPr>
      <w:r w:rsidRPr="00C66979">
        <w:t>kde</w:t>
      </w:r>
    </w:p>
    <w:p w14:paraId="594F8734" w14:textId="255F89F9"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kmMN</w:t>
      </w:r>
      <w:proofErr w:type="spellEnd"/>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00B01A54" w:rsidRPr="00C66979">
        <w:t xml:space="preserve"> </w:t>
      </w:r>
      <w:r w:rsidRPr="00C66979">
        <w:t>bude následně zaokrouhlena na 2 desetinná místa.</w:t>
      </w:r>
    </w:p>
    <w:p w14:paraId="5B02B1D4" w14:textId="56A38F58"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w:t>
      </w:r>
      <w:proofErr w:type="spellEnd"/>
      <w:r w:rsidRPr="00C66979">
        <w:rPr>
          <w:b/>
          <w:bCs w:val="0"/>
        </w:rPr>
        <w:t xml:space="preserve"> </w:t>
      </w:r>
      <w:r w:rsidR="00C66979" w:rsidRPr="00C66979">
        <w:t xml:space="preserve">představuje část Nabídkové ceny za 1 km, která je dána vzorcem </w:t>
      </w:r>
      <w:proofErr w:type="spellStart"/>
      <w:r w:rsidR="00C66979" w:rsidRPr="00C66979">
        <w:rPr>
          <w:b/>
        </w:rPr>
        <w:t>C</w:t>
      </w:r>
      <w:r w:rsidR="00C66979" w:rsidRPr="00C66979">
        <w:rPr>
          <w:b/>
          <w:vertAlign w:val="subscript"/>
        </w:rPr>
        <w:t>kmM</w:t>
      </w:r>
      <w:proofErr w:type="spellEnd"/>
      <w:r w:rsidR="00C66979" w:rsidRPr="00C66979">
        <w:rPr>
          <w:b/>
        </w:rPr>
        <w:t xml:space="preserve"> = 0,4 x </w:t>
      </w:r>
      <w:proofErr w:type="spellStart"/>
      <w:r w:rsidR="00C66979" w:rsidRPr="00C66979">
        <w:rPr>
          <w:b/>
        </w:rPr>
        <w:t>C</w:t>
      </w:r>
      <w:r w:rsidR="00C66979" w:rsidRPr="00C66979">
        <w:rPr>
          <w:b/>
          <w:vertAlign w:val="subscript"/>
        </w:rPr>
        <w:t>km</w:t>
      </w:r>
      <w:proofErr w:type="spellEnd"/>
      <w:r w:rsidR="00C66979" w:rsidRPr="00C66979">
        <w:rPr>
          <w:b/>
        </w:rPr>
        <w:t xml:space="preserve">, kde </w:t>
      </w:r>
      <w:proofErr w:type="spellStart"/>
      <w:r w:rsidR="00C66979" w:rsidRPr="00C66979">
        <w:rPr>
          <w:b/>
        </w:rPr>
        <w:t>C</w:t>
      </w:r>
      <w:r w:rsidR="00C66979" w:rsidRPr="00C66979">
        <w:rPr>
          <w:b/>
          <w:vertAlign w:val="subscript"/>
        </w:rPr>
        <w:t>km</w:t>
      </w:r>
      <w:proofErr w:type="spellEnd"/>
      <w:r w:rsidR="00C66979" w:rsidRPr="00C66979">
        <w:rPr>
          <w:b/>
        </w:rPr>
        <w:t xml:space="preserve"> </w:t>
      </w:r>
      <w:r w:rsidR="00C66979" w:rsidRPr="00C66979">
        <w:t>představuje Nabídkovou cenu za 1 km uvedenou v Příloze č. 2 této Smlouvy.</w:t>
      </w:r>
    </w:p>
    <w:p w14:paraId="24496E56" w14:textId="77777777" w:rsidR="009C185D" w:rsidRPr="009C185D" w:rsidRDefault="000031BF" w:rsidP="009C185D">
      <w:pPr>
        <w:pStyle w:val="Clanek11"/>
        <w:widowControl/>
        <w:numPr>
          <w:ilvl w:val="0"/>
          <w:numId w:val="0"/>
        </w:numPr>
        <w:rPr>
          <w:color w:val="000000"/>
        </w:rPr>
      </w:pPr>
      <w:r w:rsidRPr="009C185D">
        <w:rPr>
          <w:b/>
          <w:bCs w:val="0"/>
        </w:rPr>
        <w:t>MZD</w:t>
      </w:r>
      <w:r w:rsidRPr="009C185D">
        <w:t xml:space="preserve"> </w:t>
      </w:r>
      <w:r w:rsidR="009C185D" w:rsidRPr="009C185D">
        <w:rPr>
          <w:color w:val="000000"/>
        </w:rPr>
        <w:t>koeficient změny, který se vypočítá jako:</w:t>
      </w:r>
    </w:p>
    <w:p w14:paraId="4DA67824" w14:textId="71A3A38C" w:rsidR="009C185D" w:rsidRPr="009C185D" w:rsidRDefault="009C185D" w:rsidP="009C185D">
      <w:pPr>
        <w:pStyle w:val="Clanek11"/>
        <w:widowControl/>
        <w:numPr>
          <w:ilvl w:val="0"/>
          <w:numId w:val="0"/>
        </w:numPr>
        <w:rPr>
          <w:color w:val="000000"/>
        </w:rPr>
      </w:pPr>
      <w:r w:rsidRPr="009C185D">
        <w:t>a) 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4"/>
      </w:r>
      <w:r w:rsidRPr="009C185D">
        <w:t>, zaokrouhlený na celé Kč, a výchozí referenční výše měsíční hrubé nominální mzdy v ČR stanovené Objednatelem</w:t>
      </w:r>
      <w:r>
        <w:rPr>
          <w:color w:val="000000"/>
        </w:rPr>
        <w:t xml:space="preserve">, který činí </w:t>
      </w:r>
      <w:r w:rsidRPr="00F93DAD">
        <w:rPr>
          <w:b/>
        </w:rPr>
        <w:t>3</w:t>
      </w:r>
      <w:r>
        <w:rPr>
          <w:b/>
        </w:rPr>
        <w:t>6.346</w:t>
      </w:r>
      <w:r w:rsidRPr="00417FCE">
        <w:rPr>
          <w:b/>
        </w:rPr>
        <w:t xml:space="preserve"> Kč</w:t>
      </w:r>
      <w:r w:rsidRPr="009C185D">
        <w:t>; </w:t>
      </w:r>
    </w:p>
    <w:p w14:paraId="065BD1C0" w14:textId="38DF1FA2" w:rsidR="009C185D" w:rsidRPr="009C185D" w:rsidRDefault="009C185D" w:rsidP="009C185D">
      <w:pPr>
        <w:pStyle w:val="Clanek11"/>
        <w:numPr>
          <w:ilvl w:val="0"/>
          <w:numId w:val="0"/>
        </w:numPr>
      </w:pPr>
      <w:r w:rsidRPr="009C185D">
        <w:t xml:space="preserve">b) podíl </w:t>
      </w:r>
      <w:del w:id="18" w:author="Vít Baťa" w:date="2023-06-01T20:13:00Z">
        <w:r w:rsidRPr="009C185D" w:rsidDel="0082272A">
          <w:delText xml:space="preserve">aktuální </w:delText>
        </w:r>
      </w:del>
      <w:r w:rsidRPr="009C185D">
        <w:t xml:space="preserve">měsíční zaručené mzdy v ČR pro 5. skupinu dle uvedeného nařízení </w:t>
      </w:r>
      <w:ins w:id="19" w:author="Vít Baťa" w:date="2023-06-01T20:13:00Z">
        <w:r w:rsidR="0082272A" w:rsidRPr="009C185D">
          <w:t>vlády</w:t>
        </w:r>
        <w:r w:rsidR="0082272A">
          <w:t xml:space="preserve"> platné a účinné </w:t>
        </w:r>
        <w:r w:rsidR="0082272A" w:rsidRPr="009C185D">
          <w:t>od 1. dne následujícího kalendářního roku</w:t>
        </w:r>
        <w:r w:rsidR="0082272A">
          <w:rPr>
            <w:rStyle w:val="Znakapoznpodarou"/>
          </w:rPr>
          <w:footnoteReference w:id="5"/>
        </w:r>
      </w:ins>
      <w:r w:rsidRPr="009C185D">
        <w:t xml:space="preserve"> a výchozí referenční výše měsíční zaručené mzdy v ČR pro 5. skupinu dle uvedeného nařízení vlády stanovené Objednatelem</w:t>
      </w:r>
      <w:r>
        <w:rPr>
          <w:color w:val="000000"/>
        </w:rPr>
        <w:t xml:space="preserve">, která činí </w:t>
      </w:r>
      <w:r w:rsidRPr="00417FCE">
        <w:rPr>
          <w:b/>
        </w:rPr>
        <w:t>2</w:t>
      </w:r>
      <w:r>
        <w:rPr>
          <w:b/>
        </w:rPr>
        <w:t>4</w:t>
      </w:r>
      <w:r w:rsidRPr="00417FCE">
        <w:rPr>
          <w:b/>
        </w:rPr>
        <w:t>.</w:t>
      </w:r>
      <w:r>
        <w:rPr>
          <w:b/>
        </w:rPr>
        <w:t>1</w:t>
      </w:r>
      <w:r w:rsidRPr="00417FCE">
        <w:rPr>
          <w:b/>
        </w:rPr>
        <w:t>00 Kč</w:t>
      </w:r>
      <w:r w:rsidRPr="009C185D">
        <w:t>.</w:t>
      </w:r>
    </w:p>
    <w:p w14:paraId="0B8A6FF8" w14:textId="7FB4C8BD" w:rsidR="009C185D" w:rsidRDefault="009C185D" w:rsidP="009C185D">
      <w:pPr>
        <w:pStyle w:val="Clanek11"/>
        <w:numPr>
          <w:ilvl w:val="0"/>
          <w:numId w:val="0"/>
        </w:numPr>
      </w:pPr>
      <w:r w:rsidRPr="009C185D">
        <w:t>Pro výpočet indexace mzdových nákladů se použije koeficient s vyšší hodnotou.</w:t>
      </w:r>
    </w:p>
    <w:p w14:paraId="3DEED0CC" w14:textId="2A00D24B" w:rsidR="009C185D" w:rsidRPr="009C185D" w:rsidRDefault="009C185D" w:rsidP="009C185D">
      <w:pPr>
        <w:pStyle w:val="Clanek11"/>
        <w:numPr>
          <w:ilvl w:val="0"/>
          <w:numId w:val="0"/>
        </w:num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31.12.2024</w:t>
      </w:r>
      <w:r w:rsidRPr="00F62790">
        <w:t>.</w:t>
      </w:r>
    </w:p>
    <w:p w14:paraId="1D4D6533" w14:textId="325633B1" w:rsidR="009E1194" w:rsidRDefault="009E1194" w:rsidP="006B37D0">
      <w:pPr>
        <w:pStyle w:val="Clanek11"/>
        <w:widowControl/>
        <w:tabs>
          <w:tab w:val="clear" w:pos="1180"/>
        </w:tabs>
        <w:ind w:left="0" w:hanging="709"/>
      </w:pPr>
      <w:bookmarkStart w:id="22" w:name="_Ref34126988"/>
      <w:bookmarkStart w:id="23" w:name="_Ref277539865"/>
      <w:bookmarkEnd w:id="16"/>
      <w:bookmarkEnd w:id="17"/>
      <w:r w:rsidRPr="009E1194">
        <w:t xml:space="preserve">Výše Nabídkové ceny Dopravce za 1 km </w:t>
      </w:r>
      <w:r w:rsidRPr="009C185D">
        <w:t xml:space="preserve">bude ze strany Objednatele každoročně upravena (tzn. zvýšena či snížena) v prosinci každého kalendářního roku s účinností od 1. dne následujícího kalendářního roku </w:t>
      </w:r>
      <w:r w:rsidRPr="009C185D">
        <w:lastRenderedPageBreak/>
        <w:t xml:space="preserve">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22"/>
    </w:p>
    <w:p w14:paraId="22D3800D" w14:textId="77777777" w:rsidR="009E1194" w:rsidRPr="009E1194" w:rsidRDefault="009E1194" w:rsidP="009E1194">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6E42826" w14:textId="77777777" w:rsidR="009E1194" w:rsidRPr="009E1194" w:rsidRDefault="009E1194" w:rsidP="009E1194">
      <w:pPr>
        <w:pStyle w:val="Clanek11"/>
        <w:widowControl/>
        <w:numPr>
          <w:ilvl w:val="0"/>
          <w:numId w:val="0"/>
        </w:numPr>
      </w:pPr>
      <w:r w:rsidRPr="009E1194">
        <w:t>kde</w:t>
      </w:r>
    </w:p>
    <w:p w14:paraId="19E500D7" w14:textId="77777777"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015DF314" w14:textId="33E29AF4"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0C42F7DF" w14:textId="77777777" w:rsidR="009E1194" w:rsidRPr="009E1194" w:rsidRDefault="009E1194" w:rsidP="009E1194">
      <w:pPr>
        <w:pStyle w:val="Clanek11"/>
        <w:widowControl/>
        <w:numPr>
          <w:ilvl w:val="0"/>
          <w:numId w:val="0"/>
        </w:numPr>
      </w:pPr>
      <w:r w:rsidRPr="009E1194">
        <w:rPr>
          <w:b/>
        </w:rPr>
        <w:t>ZRP</w:t>
      </w:r>
      <w:r w:rsidRPr="009E1194">
        <w:t xml:space="preserve"> představuje Základní roční proběh na Vozidlo.</w:t>
      </w:r>
    </w:p>
    <w:p w14:paraId="002BE2EF" w14:textId="77777777" w:rsidR="009E1194" w:rsidRPr="009E1194" w:rsidRDefault="009E1194" w:rsidP="009E1194">
      <w:pPr>
        <w:pStyle w:val="Clanek11"/>
        <w:widowControl/>
        <w:numPr>
          <w:ilvl w:val="0"/>
          <w:numId w:val="0"/>
        </w:numPr>
      </w:pPr>
      <w:r w:rsidRPr="009E1194">
        <w:rPr>
          <w:b/>
        </w:rPr>
        <w:t>ARP</w:t>
      </w:r>
      <w:r w:rsidRPr="009E1194">
        <w:t xml:space="preserve"> představuje aktuální roční proběh na Vozidlo.</w:t>
      </w:r>
    </w:p>
    <w:p w14:paraId="2EAD9D4A" w14:textId="77777777" w:rsidR="009E1194" w:rsidRPr="009E1194" w:rsidRDefault="009E1194" w:rsidP="009E1194">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43F038BF" w14:textId="618BEB36" w:rsidR="009E1194" w:rsidRDefault="009E1194" w:rsidP="006B37D0">
      <w:pPr>
        <w:pStyle w:val="Clanek11"/>
        <w:widowControl/>
        <w:tabs>
          <w:tab w:val="clear" w:pos="1180"/>
        </w:tabs>
        <w:ind w:left="0" w:hanging="709"/>
      </w:pPr>
      <w:bookmarkStart w:id="24"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24"/>
    </w:p>
    <w:p w14:paraId="42F786F9" w14:textId="77777777" w:rsidR="00FE5832" w:rsidRPr="009E1194" w:rsidRDefault="00FE5832" w:rsidP="00FE5832">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D01D06E" w14:textId="77777777" w:rsidR="00FE5832" w:rsidRPr="009E1194" w:rsidRDefault="00FE5832" w:rsidP="00FE5832">
      <w:pPr>
        <w:pStyle w:val="Clanek11"/>
        <w:widowControl/>
        <w:numPr>
          <w:ilvl w:val="0"/>
          <w:numId w:val="0"/>
        </w:numPr>
      </w:pPr>
      <w:r w:rsidRPr="009E1194">
        <w:t>kde</w:t>
      </w:r>
    </w:p>
    <w:p w14:paraId="39A5DADC" w14:textId="77777777"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2ACA0E07" w14:textId="40E746CB"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2488EFCC" w14:textId="77777777" w:rsidR="00FE5832" w:rsidRPr="009E1194" w:rsidRDefault="00FE5832" w:rsidP="00FE5832">
      <w:pPr>
        <w:pStyle w:val="Clanek11"/>
        <w:widowControl/>
        <w:numPr>
          <w:ilvl w:val="0"/>
          <w:numId w:val="0"/>
        </w:numPr>
      </w:pPr>
      <w:r w:rsidRPr="009E1194">
        <w:rPr>
          <w:b/>
        </w:rPr>
        <w:t>ZRP</w:t>
      </w:r>
      <w:r w:rsidRPr="009E1194">
        <w:t xml:space="preserve"> představuje Základní roční proběh na Vozidlo.</w:t>
      </w:r>
    </w:p>
    <w:p w14:paraId="34642300" w14:textId="77777777" w:rsidR="00FE5832" w:rsidRPr="009E1194" w:rsidRDefault="00FE5832" w:rsidP="00FE5832">
      <w:pPr>
        <w:pStyle w:val="Clanek11"/>
        <w:widowControl/>
        <w:numPr>
          <w:ilvl w:val="0"/>
          <w:numId w:val="0"/>
        </w:numPr>
      </w:pPr>
      <w:r w:rsidRPr="009E1194">
        <w:rPr>
          <w:b/>
        </w:rPr>
        <w:t>ARP</w:t>
      </w:r>
      <w:r w:rsidRPr="009E1194">
        <w:t xml:space="preserve"> představuje aktuální roční proběh na Vozidlo.</w:t>
      </w:r>
    </w:p>
    <w:p w14:paraId="009F9231" w14:textId="77777777" w:rsidR="00FE5832" w:rsidRPr="009E1194" w:rsidRDefault="00FE5832" w:rsidP="00FE5832">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23"/>
    <w:p w14:paraId="1FE7F51F" w14:textId="485623DA"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001452">
        <w:t>3.7</w:t>
      </w:r>
      <w:r w:rsidRPr="007A49BB">
        <w:fldChar w:fldCharType="end"/>
      </w:r>
      <w:r w:rsidRPr="007A49BB">
        <w:t xml:space="preserve"> a </w:t>
      </w:r>
      <w:r w:rsidR="00FE5832">
        <w:fldChar w:fldCharType="begin"/>
      </w:r>
      <w:r w:rsidR="00FE5832">
        <w:instrText xml:space="preserve"> REF _Ref34127005 \n \h </w:instrText>
      </w:r>
      <w:r w:rsidR="00FE5832">
        <w:fldChar w:fldCharType="separate"/>
      </w:r>
      <w:r w:rsidR="00001452">
        <w:t>3.8</w:t>
      </w:r>
      <w:r w:rsidR="00FE5832">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6D4BC9E5" w:rsidR="000031BF" w:rsidRPr="007A49BB" w:rsidRDefault="000031BF" w:rsidP="006B37D0">
      <w:pPr>
        <w:pStyle w:val="Clanek11"/>
        <w:widowControl/>
        <w:tabs>
          <w:tab w:val="clear" w:pos="1180"/>
        </w:tabs>
        <w:ind w:left="0" w:hanging="709"/>
      </w:pPr>
      <w:r w:rsidRPr="007A49BB">
        <w:lastRenderedPageBreak/>
        <w:t xml:space="preserve">Pro výpočet aktuálního průměrného proběhu na Vozidlo bude vycházeno z minimálního počtu Vozidel, který je potřeba na zajištění jednotlivých Spojů dle Jízdního řádu za běžný pracovní den bez zohlednění přístavných výkonů a přestávek řidičů, </w:t>
      </w:r>
      <w:del w:id="25" w:author="Vít Baťa" w:date="2023-06-01T20:14:00Z">
        <w:r w:rsidRPr="007A49BB" w:rsidDel="0082272A">
          <w:delText>včetně</w:delText>
        </w:r>
        <w:r w:rsidR="00A145D0" w:rsidDel="0082272A">
          <w:delText xml:space="preserve"> </w:delText>
        </w:r>
      </w:del>
      <w:ins w:id="26" w:author="Vít Baťa" w:date="2023-06-01T20:14:00Z">
        <w:r w:rsidR="0082272A">
          <w:t xml:space="preserve">bez </w:t>
        </w:r>
      </w:ins>
      <w:r w:rsidR="00A145D0">
        <w:t>vozidel</w:t>
      </w:r>
      <w:r w:rsidRPr="007A49BB">
        <w:t xml:space="preserve"> </w:t>
      </w:r>
      <w:r w:rsidR="00A145D0">
        <w:t>Operativní zálohy</w:t>
      </w:r>
      <w:ins w:id="27" w:author="Vít Baťa" w:date="2023-06-01T20:14:00Z">
        <w:r w:rsidR="0082272A">
          <w:t xml:space="preserve"> a bez vozidel Provozní zálohy</w:t>
        </w:r>
      </w:ins>
      <w:del w:id="28" w:author="Vít Baťa" w:date="2023-06-01T20:14:00Z">
        <w:r w:rsidRPr="007A49BB" w:rsidDel="0082272A">
          <w:delText>, pokud bylo v rámci Výběrového řízení požadováno</w:delText>
        </w:r>
      </w:del>
      <w:r w:rsidRPr="007A49BB">
        <w:t>.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9"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9"/>
    </w:p>
    <w:p w14:paraId="01069DCF" w14:textId="14FA2668" w:rsidR="000031BF" w:rsidRPr="009B6D4E" w:rsidRDefault="000031BF" w:rsidP="00C67B86">
      <w:pPr>
        <w:pStyle w:val="Clanek11"/>
        <w:keepNext/>
        <w:widowControl/>
        <w:tabs>
          <w:tab w:val="clear" w:pos="1180"/>
        </w:tabs>
        <w:ind w:left="0" w:hanging="709"/>
      </w:pPr>
      <w:r w:rsidRPr="009B6D4E">
        <w:t>V případě, kdy je Nabídková cena</w:t>
      </w:r>
      <w:r w:rsidR="004913C0" w:rsidRPr="009B6D4E">
        <w:t xml:space="preserve"> </w:t>
      </w:r>
      <w:r w:rsidRPr="009B6D4E">
        <w:t>upravována podle více než jednoho z výše stanovených kritérií a</w:t>
      </w:r>
      <w:r w:rsidR="000E36F1" w:rsidRPr="009B6D4E">
        <w:t> </w:t>
      </w:r>
      <w:r w:rsidRPr="009B6D4E">
        <w:t>postupů, bude úprava Nabídkové ceny provedena vždy v tomto pořadí postupů aplikovatelných pro daný případ:</w:t>
      </w:r>
    </w:p>
    <w:p w14:paraId="75E0B130" w14:textId="70CED2F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30" w:name="_Ref15204719"/>
      <w:r w:rsidRPr="009B6D4E">
        <w:rPr>
          <w:rStyle w:val="Odkaznakoment"/>
          <w:rFonts w:asciiTheme="minorHAnsi" w:hAnsiTheme="minorHAnsi" w:cstheme="minorHAnsi"/>
          <w:bCs/>
          <w:iCs/>
          <w:sz w:val="22"/>
          <w:szCs w:val="22"/>
        </w:rPr>
        <w:t>úprava Nabídkové ceny</w:t>
      </w:r>
      <w:r w:rsidR="004913C0"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postupem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3.3</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w:t>
      </w:r>
      <w:r w:rsidR="002351DC" w:rsidRPr="009B6D4E">
        <w:rPr>
          <w:rStyle w:val="Odkaznakoment"/>
          <w:rFonts w:asciiTheme="minorHAnsi" w:hAnsiTheme="minorHAnsi" w:cstheme="minorHAnsi"/>
          <w:bCs/>
          <w:iCs/>
          <w:sz w:val="22"/>
          <w:szCs w:val="22"/>
        </w:rPr>
        <w:t> </w:t>
      </w:r>
      <w:r w:rsidRPr="009B6D4E">
        <w:rPr>
          <w:rStyle w:val="Odkaznakoment"/>
          <w:rFonts w:asciiTheme="minorHAnsi" w:hAnsiTheme="minorHAnsi" w:cstheme="minorHAnsi"/>
          <w:bCs/>
          <w:iCs/>
          <w:sz w:val="22"/>
          <w:szCs w:val="22"/>
        </w:rPr>
        <w:t>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_Ref524588176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3.4</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_Ref524588183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3.5</w:t>
      </w:r>
      <w:r w:rsidR="00A457AA" w:rsidRPr="009B6D4E">
        <w:rPr>
          <w:rStyle w:val="Odkaznakoment"/>
          <w:rFonts w:asciiTheme="minorHAnsi" w:hAnsiTheme="minorHAnsi" w:cstheme="minorHAnsi"/>
          <w:bCs/>
          <w:iCs/>
          <w:sz w:val="22"/>
          <w:szCs w:val="22"/>
        </w:rPr>
        <w:fldChar w:fldCharType="end"/>
      </w:r>
      <w:r w:rsidR="00831B31" w:rsidRPr="009B6D4E">
        <w:rPr>
          <w:rStyle w:val="Odkaznakoment"/>
          <w:rFonts w:asciiTheme="minorHAnsi" w:hAnsiTheme="minorHAnsi" w:cstheme="minorHAnsi"/>
          <w:bCs/>
          <w:iCs/>
          <w:sz w:val="22"/>
          <w:szCs w:val="22"/>
        </w:rPr>
        <w:t xml:space="preserve"> a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_Ref132766127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3.6</w:t>
      </w:r>
      <w:r w:rsidR="009B6D4E">
        <w:rPr>
          <w:rStyle w:val="Odkaznakoment"/>
          <w:rFonts w:asciiTheme="minorHAnsi" w:hAnsiTheme="minorHAnsi" w:cstheme="minorHAnsi"/>
          <w:bCs/>
          <w:iCs/>
          <w:sz w:val="22"/>
          <w:szCs w:val="22"/>
        </w:rPr>
        <w:fldChar w:fldCharType="end"/>
      </w:r>
      <w:r w:rsidR="002351DC" w:rsidRPr="009B6D4E">
        <w:rPr>
          <w:rStyle w:val="Odkaznakoment"/>
          <w:rFonts w:asciiTheme="minorHAnsi" w:hAnsiTheme="minorHAnsi" w:cstheme="minorHAnsi"/>
          <w:bCs/>
          <w:iCs/>
          <w:sz w:val="22"/>
          <w:szCs w:val="22"/>
        </w:rPr>
        <w:t xml:space="preserve"> Smlouvy</w:t>
      </w:r>
      <w:r w:rsidRPr="009B6D4E">
        <w:rPr>
          <w:rStyle w:val="Odkaznakoment"/>
          <w:rFonts w:asciiTheme="minorHAnsi" w:hAnsiTheme="minorHAnsi" w:cstheme="minorHAnsi"/>
          <w:bCs/>
          <w:iCs/>
          <w:sz w:val="22"/>
          <w:szCs w:val="22"/>
        </w:rPr>
        <w:t>;</w:t>
      </w:r>
      <w:bookmarkEnd w:id="30"/>
    </w:p>
    <w:p w14:paraId="47FA77F9" w14:textId="3B8AEAC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31" w:name="_Ref17874128"/>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_Ref277539865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3.7</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_Ref34127005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3.8</w:t>
      </w:r>
      <w:r w:rsid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31"/>
    </w:p>
    <w:p w14:paraId="384B3FEC" w14:textId="5CF86756"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32" w:name="_Ref15204733"/>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_Ref15235067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3.12</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32"/>
    </w:p>
    <w:p w14:paraId="249CEB75" w14:textId="085AE90E" w:rsidR="000031BF" w:rsidRPr="009B6D4E" w:rsidRDefault="000031BF" w:rsidP="006B37D0">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00C81231" w:rsidRPr="009B6D4E">
        <w:rPr>
          <w:rStyle w:val="Odkaznakoment"/>
          <w:sz w:val="22"/>
          <w:szCs w:val="22"/>
        </w:rPr>
        <w:fldChar w:fldCharType="begin"/>
      </w:r>
      <w:r w:rsidR="00C81231" w:rsidRPr="009B6D4E">
        <w:rPr>
          <w:rStyle w:val="Odkaznakoment"/>
          <w:sz w:val="22"/>
          <w:szCs w:val="22"/>
        </w:rPr>
        <w:instrText xml:space="preserve"> REF _Ref15204719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w:t>
      </w:r>
      <w:r w:rsidR="00C81231" w:rsidRPr="009B6D4E">
        <w:rPr>
          <w:rStyle w:val="Odkaznakoment"/>
          <w:sz w:val="22"/>
          <w:szCs w:val="22"/>
        </w:rPr>
        <w:fldChar w:fldCharType="end"/>
      </w:r>
      <w:r w:rsidRPr="009B6D4E">
        <w:rPr>
          <w:rStyle w:val="Odkaznakoment"/>
          <w:sz w:val="22"/>
          <w:szCs w:val="22"/>
        </w:rPr>
        <w:t xml:space="preserve"> až </w:t>
      </w:r>
      <w:r w:rsidR="00C81231" w:rsidRPr="009B6D4E">
        <w:rPr>
          <w:rStyle w:val="Odkaznakoment"/>
          <w:sz w:val="22"/>
          <w:szCs w:val="22"/>
        </w:rPr>
        <w:fldChar w:fldCharType="begin"/>
      </w:r>
      <w:r w:rsidR="00C81231" w:rsidRPr="009B6D4E">
        <w:rPr>
          <w:rStyle w:val="Odkaznakoment"/>
          <w:sz w:val="22"/>
          <w:szCs w:val="22"/>
        </w:rPr>
        <w:instrText xml:space="preserve"> REF _Ref15204733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C81231" w:rsidRPr="009B6D4E">
        <w:rPr>
          <w:rStyle w:val="Odkaznakoment"/>
          <w:sz w:val="22"/>
          <w:szCs w:val="22"/>
        </w:rPr>
        <w:fldChar w:fldCharType="end"/>
      </w:r>
      <w:r w:rsidRPr="009B6D4E">
        <w:rPr>
          <w:rStyle w:val="Odkaznakoment"/>
          <w:sz w:val="22"/>
          <w:szCs w:val="22"/>
        </w:rPr>
        <w:t xml:space="preserve">. Po každé úpravě Nabídkové ceny dle bodů </w:t>
      </w:r>
      <w:r w:rsidR="001903D1" w:rsidRPr="009B6D4E">
        <w:rPr>
          <w:rStyle w:val="Odkaznakoment"/>
          <w:sz w:val="22"/>
          <w:szCs w:val="22"/>
        </w:rPr>
        <w:fldChar w:fldCharType="begin"/>
      </w:r>
      <w:r w:rsidR="001903D1" w:rsidRPr="009B6D4E">
        <w:rPr>
          <w:rStyle w:val="Odkaznakoment"/>
          <w:sz w:val="22"/>
          <w:szCs w:val="22"/>
        </w:rPr>
        <w:instrText xml:space="preserve"> REF _Ref15204719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w:t>
      </w:r>
      <w:r w:rsidR="001903D1" w:rsidRPr="009B6D4E">
        <w:rPr>
          <w:rStyle w:val="Odkaznakoment"/>
          <w:sz w:val="22"/>
          <w:szCs w:val="22"/>
        </w:rPr>
        <w:fldChar w:fldCharType="end"/>
      </w:r>
      <w:r w:rsidR="001903D1" w:rsidRPr="009B6D4E">
        <w:rPr>
          <w:rStyle w:val="Odkaznakoment"/>
          <w:sz w:val="22"/>
          <w:szCs w:val="22"/>
        </w:rPr>
        <w:t xml:space="preserve"> až </w:t>
      </w:r>
      <w:r w:rsidR="001903D1" w:rsidRPr="009B6D4E">
        <w:rPr>
          <w:rStyle w:val="Odkaznakoment"/>
          <w:sz w:val="22"/>
          <w:szCs w:val="22"/>
        </w:rPr>
        <w:fldChar w:fldCharType="begin"/>
      </w:r>
      <w:r w:rsidR="001903D1" w:rsidRPr="009B6D4E">
        <w:rPr>
          <w:rStyle w:val="Odkaznakoment"/>
          <w:sz w:val="22"/>
          <w:szCs w:val="22"/>
        </w:rPr>
        <w:instrText xml:space="preserve"> REF _Ref15204733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1903D1" w:rsidRPr="009B6D4E">
        <w:rPr>
          <w:rStyle w:val="Odkaznakoment"/>
          <w:sz w:val="22"/>
          <w:szCs w:val="22"/>
        </w:rPr>
        <w:fldChar w:fldCharType="end"/>
      </w:r>
      <w:r w:rsidR="001903D1" w:rsidRPr="009B6D4E">
        <w:rPr>
          <w:rStyle w:val="Odkaznakoment"/>
          <w:sz w:val="22"/>
          <w:szCs w:val="22"/>
        </w:rPr>
        <w:t xml:space="preserve"> </w:t>
      </w:r>
      <w:r w:rsidRPr="009B6D4E">
        <w:rPr>
          <w:rStyle w:val="Odkaznakoment"/>
          <w:sz w:val="22"/>
          <w:szCs w:val="22"/>
        </w:rPr>
        <w:t>bude tato cena vždy zaokrouhlena s přesností na dvě desetinná místa.</w:t>
      </w:r>
    </w:p>
    <w:p w14:paraId="3301A612" w14:textId="14595446" w:rsidR="000031BF" w:rsidRPr="007A49BB" w:rsidRDefault="000031BF" w:rsidP="00D83889">
      <w:pPr>
        <w:pStyle w:val="Clanek11"/>
        <w:widowControl/>
        <w:tabs>
          <w:tab w:val="clear" w:pos="1180"/>
        </w:tabs>
        <w:ind w:left="0" w:hanging="709"/>
      </w:pPr>
      <w:bookmarkStart w:id="33" w:name="_Ref277570218"/>
      <w:bookmarkStart w:id="34" w:name="_Ref15228788"/>
      <w:bookmarkStart w:id="35" w:name="_Ref52868510"/>
      <w:r w:rsidRPr="009B6D4E">
        <w:t>Pro účely výpočtu Odměny je Objednatelem</w:t>
      </w:r>
      <w:r w:rsidR="00422AAF" w:rsidRPr="009B6D4E">
        <w:t xml:space="preserve"> </w:t>
      </w:r>
      <w:r w:rsidRPr="009B6D4E">
        <w:t>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33"/>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w:t>
      </w:r>
      <w:r w:rsidRPr="006E5A53">
        <w:t xml:space="preserve">délky </w:t>
      </w:r>
      <w:r w:rsidR="000A30A7" w:rsidRPr="006E5A53">
        <w:t>S</w:t>
      </w:r>
      <w:r w:rsidRPr="006E5A53">
        <w:t xml:space="preserve">poje, lze zohlednit i bez postupu uvedeného ve větách druhé a třetí tohoto odstavce. V takovém případě Dopravce uplatní ve vyúčtování dle odst. </w:t>
      </w:r>
      <w:r w:rsidR="003745B5" w:rsidRPr="006E5A53">
        <w:fldChar w:fldCharType="begin"/>
      </w:r>
      <w:r w:rsidR="003745B5" w:rsidRPr="006E5A53">
        <w:instrText xml:space="preserve"> REF _Ref15231037 \r \h </w:instrText>
      </w:r>
      <w:r w:rsidR="000E2BD4" w:rsidRPr="006E5A53">
        <w:instrText xml:space="preserve"> \* MERGEFORMAT </w:instrText>
      </w:r>
      <w:r w:rsidR="003745B5" w:rsidRPr="006E5A53">
        <w:fldChar w:fldCharType="separate"/>
      </w:r>
      <w:r w:rsidR="00001452" w:rsidRPr="006E5A53">
        <w:t>4.5</w:t>
      </w:r>
      <w:r w:rsidR="003745B5" w:rsidRPr="006E5A53">
        <w:fldChar w:fldCharType="end"/>
      </w:r>
      <w:r w:rsidR="008508D0" w:rsidRPr="006E5A53">
        <w:t xml:space="preserve"> Smlouvy</w:t>
      </w:r>
      <w:r w:rsidRPr="006E5A53">
        <w:t xml:space="preserve">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34"/>
      <w:bookmarkEnd w:id="35"/>
    </w:p>
    <w:p w14:paraId="3AB39B70" w14:textId="6D7104E4" w:rsidR="000031BF" w:rsidRPr="007A49BB" w:rsidRDefault="000031BF" w:rsidP="006B37D0">
      <w:pPr>
        <w:pStyle w:val="Clanek11"/>
        <w:widowControl/>
        <w:tabs>
          <w:tab w:val="clear" w:pos="1180"/>
        </w:tabs>
        <w:ind w:left="0" w:hanging="709"/>
      </w:pPr>
      <w:r w:rsidRPr="007A49BB">
        <w:lastRenderedPageBreak/>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001452" w:rsidRPr="006E5A53">
        <w:t>3.14</w:t>
      </w:r>
      <w:r w:rsidRPr="006E5A53">
        <w:fldChar w:fldCharType="end"/>
      </w:r>
      <w:r w:rsidRPr="006E5A53">
        <w:t xml:space="preserve"> Smlouvy a zahrnuje</w:t>
      </w:r>
      <w:r w:rsidRPr="007A49BB">
        <w:t xml:space="preserv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6" w:name="_Ref271622074"/>
      <w:r w:rsidRPr="007A49BB">
        <w:t>Doplatek (D) bude vypočten na základě tohoto vzorce:</w:t>
      </w:r>
      <w:bookmarkEnd w:id="36"/>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148A284E" w:rsidR="000031BF" w:rsidRPr="0051101E" w:rsidRDefault="000031BF" w:rsidP="006B37D0">
      <w:pPr>
        <w:pStyle w:val="Clanek11"/>
        <w:widowControl/>
        <w:tabs>
          <w:tab w:val="clear" w:pos="1180"/>
        </w:tabs>
        <w:ind w:left="0" w:hanging="709"/>
      </w:pPr>
      <w:bookmarkStart w:id="37"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 xml:space="preserve">2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rsidRPr="0051101E">
        <w:t>Z</w:t>
      </w:r>
      <w:r w:rsidRPr="0051101E">
        <w:t xml:space="preserve">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51101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51101E">
        <w:t>4.6</w:t>
      </w:r>
      <w:r w:rsidRPr="0051101E">
        <w:fldChar w:fldCharType="end"/>
      </w:r>
      <w:r w:rsidRPr="0051101E">
        <w:t xml:space="preserve"> Smlouvy</w:t>
      </w:r>
      <w:bookmarkEnd w:id="37"/>
      <w:r w:rsidRPr="0051101E">
        <w:t>.</w:t>
      </w:r>
    </w:p>
    <w:p w14:paraId="3747BCD0" w14:textId="2CB07D45" w:rsidR="000031BF" w:rsidRPr="007A49BB" w:rsidRDefault="000031BF" w:rsidP="006B37D0">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alespoň 70% průměrné měsíční částky vypočtené ze vzorce O – TIDS – TJ (jak jsou tyto zkratky definovány v</w:t>
      </w:r>
      <w:r w:rsidR="002351DC" w:rsidRPr="0051101E">
        <w:t> </w:t>
      </w:r>
      <w:r w:rsidRPr="0051101E">
        <w:t>odst</w:t>
      </w:r>
      <w:r w:rsidR="002351DC" w:rsidRPr="0051101E">
        <w:t>.</w:t>
      </w:r>
      <w:r w:rsidRPr="0051101E">
        <w:t xml:space="preserve"> </w:t>
      </w:r>
      <w:r w:rsidR="00A457AA" w:rsidRPr="0051101E">
        <w:fldChar w:fldCharType="begin"/>
      </w:r>
      <w:r w:rsidR="00A457AA" w:rsidRPr="0051101E">
        <w:instrText xml:space="preserve"> REF _Ref271622074 \r \h </w:instrText>
      </w:r>
      <w:r w:rsidR="00FA208E" w:rsidRPr="0051101E">
        <w:instrText xml:space="preserve"> \* MERGEFORMAT </w:instrText>
      </w:r>
      <w:r w:rsidR="00A457AA" w:rsidRPr="0051101E">
        <w:fldChar w:fldCharType="separate"/>
      </w:r>
      <w:r w:rsidR="00001452" w:rsidRPr="0051101E">
        <w:t>4.2</w:t>
      </w:r>
      <w:r w:rsidR="00A457AA" w:rsidRPr="0051101E">
        <w:fldChar w:fldCharType="end"/>
      </w:r>
      <w:r w:rsidRPr="0051101E">
        <w:t xml:space="preserve"> Smlouvy výše) za poslední </w:t>
      </w:r>
      <w:r w:rsidR="00F02656" w:rsidRPr="0051101E">
        <w:t>tři</w:t>
      </w:r>
      <w:r w:rsidRPr="0051101E">
        <w:t> ukončené měsíce. Objednatel má právo změnit výši Zálohy v případě, že Záloha</w:t>
      </w:r>
      <w:r w:rsidRPr="007A49BB">
        <w:t xml:space="preserve">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8" w:name="_Ref271622118"/>
      <w:bookmarkStart w:id="39" w:name="_Ref15231037"/>
      <w:r w:rsidRPr="007A49BB">
        <w:lastRenderedPageBreak/>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8"/>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9"/>
    </w:p>
    <w:p w14:paraId="22757F6C" w14:textId="0A1D17D7" w:rsidR="000031BF" w:rsidRPr="007A49BB" w:rsidRDefault="000031BF" w:rsidP="006B37D0">
      <w:pPr>
        <w:pStyle w:val="Clanek11"/>
        <w:widowControl/>
        <w:tabs>
          <w:tab w:val="clear" w:pos="1180"/>
        </w:tabs>
        <w:ind w:left="0" w:hanging="709"/>
      </w:pPr>
      <w:bookmarkStart w:id="40" w:name="_Ref276467383"/>
      <w:r w:rsidRPr="007A49BB">
        <w:t xml:space="preserve">Objednatel je povinen na základě </w:t>
      </w:r>
      <w:r w:rsidRPr="0051101E">
        <w:t xml:space="preserve">obdrženého vyúčtování odsouhlaseného Dopravcem v souladu </w:t>
      </w:r>
      <w:r w:rsidR="00BF5E82" w:rsidRPr="0051101E">
        <w:t>s</w:t>
      </w:r>
      <w:r w:rsidR="009F21B4" w:rsidRPr="0051101E">
        <w:t> </w:t>
      </w:r>
      <w:r w:rsidRPr="0051101E">
        <w:t>odst</w:t>
      </w:r>
      <w:r w:rsidR="002351DC" w:rsidRPr="0051101E">
        <w:t>.</w:t>
      </w:r>
      <w:r w:rsidRPr="0051101E">
        <w:t xml:space="preserve"> </w:t>
      </w:r>
      <w:r w:rsidRPr="0051101E">
        <w:fldChar w:fldCharType="begin"/>
      </w:r>
      <w:r w:rsidRPr="0051101E">
        <w:instrText xml:space="preserve"> REF _Ref271622118 \r \h  \* MERGEFORMAT </w:instrText>
      </w:r>
      <w:r w:rsidRPr="0051101E">
        <w:fldChar w:fldCharType="separate"/>
      </w:r>
      <w:r w:rsidR="00001452" w:rsidRPr="0051101E">
        <w:t>4.5</w:t>
      </w:r>
      <w:r w:rsidRPr="0051101E">
        <w:fldChar w:fldCharType="end"/>
      </w:r>
      <w:r w:rsidRPr="0051101E">
        <w:t xml:space="preserve"> Smlouvy uhradit Dopravci Doplatek ve výši podle vzorce uvedeného v</w:t>
      </w:r>
      <w:r w:rsidR="002351DC" w:rsidRPr="0051101E">
        <w:t> </w:t>
      </w:r>
      <w:r w:rsidRPr="0051101E">
        <w:t>odst</w:t>
      </w:r>
      <w:r w:rsidR="002351DC" w:rsidRPr="0051101E">
        <w:t>.</w:t>
      </w:r>
      <w:r w:rsidRPr="0051101E">
        <w:t xml:space="preserve"> </w:t>
      </w:r>
      <w:r w:rsidRPr="0051101E">
        <w:fldChar w:fldCharType="begin"/>
      </w:r>
      <w:r w:rsidRPr="0051101E">
        <w:instrText xml:space="preserve"> REF _Ref271622074 \r \h  \* MERGEFORMAT </w:instrText>
      </w:r>
      <w:r w:rsidRPr="0051101E">
        <w:fldChar w:fldCharType="separate"/>
      </w:r>
      <w:r w:rsidR="00001452" w:rsidRPr="0051101E">
        <w:t>4.2</w:t>
      </w:r>
      <w:r w:rsidRPr="0051101E">
        <w:fldChar w:fldCharType="end"/>
      </w:r>
      <w:r w:rsidRPr="0051101E">
        <w:t xml:space="preserve"> Smlouvy, a</w:t>
      </w:r>
      <w:r w:rsidR="0051101E">
        <w:t> </w:t>
      </w:r>
      <w:r w:rsidRPr="0051101E">
        <w:t>to bezhotovostním převodem na bankovní účet</w:t>
      </w:r>
      <w:r w:rsidRPr="007A49BB">
        <w:t xml:space="preserve">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40"/>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3177C4E"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rsidR="003F3902">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150EFE6" w14:textId="64758E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rsidR="00416CE6">
        <w:t xml:space="preserve"> které Dopravci jsou nebo by měly být známé ke dni uzavření této Smlouvy,</w:t>
      </w:r>
      <w:r w:rsidRPr="00337CDC">
        <w:t xml:space="preserve">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w:t>
      </w:r>
      <w:r w:rsidR="00AC15F1">
        <w:t> </w:t>
      </w:r>
      <w:r w:rsidRPr="007A49BB">
        <w:t xml:space="preserve">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w:t>
      </w:r>
      <w:r w:rsidR="002351DC" w:rsidRPr="00940843">
        <w:t>.</w:t>
      </w:r>
      <w:r w:rsidRPr="00940843">
        <w:t> </w:t>
      </w:r>
      <w:r w:rsidRPr="00940843">
        <w:fldChar w:fldCharType="begin"/>
      </w:r>
      <w:r w:rsidRPr="00940843">
        <w:instrText xml:space="preserve"> REF _Ref271622118 \r \h  \* MERGEFORMAT </w:instrText>
      </w:r>
      <w:r w:rsidRPr="00940843">
        <w:fldChar w:fldCharType="separate"/>
      </w:r>
      <w:r w:rsidR="00001452" w:rsidRPr="00940843">
        <w:t>4.5</w:t>
      </w:r>
      <w:r w:rsidRPr="00940843">
        <w:fldChar w:fldCharType="end"/>
      </w:r>
      <w:r w:rsidRPr="00940843">
        <w:t xml:space="preserve"> </w:t>
      </w:r>
      <w:r w:rsidR="002351DC" w:rsidRPr="00940843">
        <w:t>Smlouvy</w:t>
      </w:r>
      <w:r w:rsidRPr="00940843">
        <w:t xml:space="preserve">. </w:t>
      </w:r>
      <w:r w:rsidR="00712960" w:rsidRPr="00940843">
        <w:t>Vyúčtování Poplatků za užití autobusových stání musí obsahovat uhrazené ceny za užití autobusových stání s rozlišením podle místa zpoplatnění, Linek a Spojů, které autobusové stání vy</w:t>
      </w:r>
      <w:r w:rsidR="00712960"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 xml:space="preserve">pojích dle Přílohy č. 1 této Smlouvy, a to pouze v případě, že </w:t>
      </w:r>
      <w:r w:rsidR="00712960">
        <w:t>Objednateli</w:t>
      </w:r>
      <w:r w:rsidR="00712960" w:rsidRPr="00B34F85">
        <w:t xml:space="preserve"> poskytne smlouvu o užívání autobusových stání a každou její změnu.</w:t>
      </w:r>
    </w:p>
    <w:p w14:paraId="70B5D8C2" w14:textId="1D434DCF" w:rsidR="002166E6" w:rsidRPr="00C17C32" w:rsidRDefault="000031BF" w:rsidP="00125883">
      <w:pPr>
        <w:pStyle w:val="Clanek11"/>
        <w:widowControl/>
        <w:tabs>
          <w:tab w:val="clear" w:pos="1180"/>
        </w:tabs>
        <w:ind w:left="0" w:hanging="709"/>
      </w:pPr>
      <w:r w:rsidRPr="007A49BB">
        <w:lastRenderedPageBreak/>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del w:id="41" w:author="Vít Baťa" w:date="2023-06-01T20:14:00Z">
        <w:r w:rsidR="007D0AE6" w:rsidDel="0082272A">
          <w:delText xml:space="preserve">deset </w:delText>
        </w:r>
      </w:del>
      <w:ins w:id="42" w:author="Vít Baťa" w:date="2023-06-01T20:14:00Z">
        <w:r w:rsidR="0082272A">
          <w:t xml:space="preserve">šedesát </w:t>
        </w:r>
      </w:ins>
      <w:r w:rsidR="007D0AE6">
        <w:t>(</w:t>
      </w:r>
      <w:del w:id="43" w:author="Vít Baťa" w:date="2023-06-01T20:14:00Z">
        <w:r w:rsidRPr="007A49BB" w:rsidDel="0082272A">
          <w:delText>10</w:delText>
        </w:r>
      </w:del>
      <w:ins w:id="44" w:author="Vít Baťa" w:date="2023-06-01T20:14:00Z">
        <w:r w:rsidR="0082272A">
          <w:t>60</w:t>
        </w:r>
      </w:ins>
      <w:r w:rsidR="007D0AE6">
        <w:t>)</w:t>
      </w:r>
      <w:r w:rsidRPr="007A49BB">
        <w:t xml:space="preserve"> </w:t>
      </w:r>
      <w:del w:id="45" w:author="Vít Baťa" w:date="2023-06-01T20:14:00Z">
        <w:r w:rsidRPr="007A49BB" w:rsidDel="0082272A">
          <w:delText xml:space="preserve">pracovních </w:delText>
        </w:r>
      </w:del>
      <w:ins w:id="46" w:author="Vít Baťa" w:date="2023-06-01T20:14:00Z">
        <w:r w:rsidR="0082272A">
          <w:t>kalendářních</w:t>
        </w:r>
        <w:r w:rsidR="0082272A" w:rsidRPr="007A49BB">
          <w:t xml:space="preserve"> </w:t>
        </w:r>
      </w:ins>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7"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7"/>
    </w:p>
    <w:p w14:paraId="498A698F" w14:textId="49022C25" w:rsidR="000031BF" w:rsidRDefault="000031BF" w:rsidP="006B37D0">
      <w:pPr>
        <w:pStyle w:val="Clanek11"/>
        <w:widowControl/>
        <w:tabs>
          <w:tab w:val="clear" w:pos="1180"/>
        </w:tabs>
        <w:ind w:left="0" w:hanging="709"/>
      </w:pPr>
      <w:bookmarkStart w:id="48"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49" w:name="_Hlk61419077"/>
      <w:r w:rsidR="00093BB8" w:rsidRPr="00093BB8">
        <w:t>pokut za porušení Technických a provozních standardů VDV</w:t>
      </w:r>
      <w:bookmarkEnd w:id="49"/>
      <w:r w:rsidRPr="00093BB8">
        <w:t xml:space="preserve">, který tvoří Přílohu č. 4 </w:t>
      </w:r>
      <w:r w:rsidR="00CD0D73" w:rsidRPr="00093BB8">
        <w:t>Technických a provozních standardů VDV</w:t>
      </w:r>
      <w:r w:rsidRPr="00093BB8">
        <w:t>.</w:t>
      </w:r>
      <w:bookmarkEnd w:id="48"/>
    </w:p>
    <w:p w14:paraId="7F2BC319" w14:textId="30C6C941" w:rsidR="00521729" w:rsidRPr="00083EC7" w:rsidRDefault="00521729" w:rsidP="006B37D0">
      <w:pPr>
        <w:pStyle w:val="Clanek11"/>
        <w:widowControl/>
        <w:tabs>
          <w:tab w:val="clear" w:pos="1180"/>
        </w:tabs>
        <w:ind w:left="0" w:hanging="709"/>
      </w:pPr>
      <w:bookmarkStart w:id="50"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0"/>
    </w:p>
    <w:p w14:paraId="0144610B" w14:textId="75EB2D0B" w:rsidR="000031BF" w:rsidRPr="00CD0D73" w:rsidRDefault="000031BF" w:rsidP="006B37D0">
      <w:pPr>
        <w:pStyle w:val="Clanek11"/>
        <w:widowControl/>
        <w:tabs>
          <w:tab w:val="clear" w:pos="1180"/>
        </w:tabs>
        <w:ind w:left="0" w:hanging="709"/>
      </w:pPr>
      <w:bookmarkStart w:id="51" w:name="_Ref276469345"/>
      <w:bookmarkStart w:id="52" w:name="_Ref271622523"/>
      <w:r w:rsidRPr="007A49BB">
        <w:t xml:space="preserve">Dopravce je povinen splnění povinností </w:t>
      </w:r>
      <w:r w:rsidRPr="00CD0D73">
        <w:t>stanovených v</w:t>
      </w:r>
      <w:r w:rsidR="002351DC" w:rsidRPr="00CD0D73">
        <w:t> </w:t>
      </w:r>
      <w:r w:rsidRPr="00CD0D73">
        <w:t>odst</w:t>
      </w:r>
      <w:r w:rsidR="002351DC" w:rsidRPr="00CD0D73">
        <w:t>.</w:t>
      </w:r>
      <w:r w:rsidRPr="00CD0D73">
        <w:t xml:space="preserve"> </w:t>
      </w:r>
      <w:r w:rsidRPr="00CD0D73">
        <w:fldChar w:fldCharType="begin"/>
      </w:r>
      <w:r w:rsidRPr="00CD0D73">
        <w:instrText xml:space="preserve"> REF _Ref271621929 \r \h  \* MERGEFORMAT </w:instrText>
      </w:r>
      <w:r w:rsidRPr="00CD0D73">
        <w:fldChar w:fldCharType="separate"/>
      </w:r>
      <w:r w:rsidR="00001452" w:rsidRPr="00CD0D73">
        <w:t>5.1</w:t>
      </w:r>
      <w:r w:rsidRPr="00CD0D73">
        <w:fldChar w:fldCharType="end"/>
      </w:r>
      <w:r w:rsidR="002351DC" w:rsidRPr="00CD0D73">
        <w:t xml:space="preserve">, </w:t>
      </w:r>
      <w:r w:rsidR="002351DC" w:rsidRPr="00CD0D73">
        <w:fldChar w:fldCharType="begin"/>
      </w:r>
      <w:r w:rsidR="002351DC" w:rsidRPr="00CD0D73">
        <w:instrText xml:space="preserve"> REF _Ref274700975 \r \h </w:instrText>
      </w:r>
      <w:r w:rsidR="00124E8D" w:rsidRPr="00CD0D73">
        <w:instrText xml:space="preserve"> \* MERGEFORMAT </w:instrText>
      </w:r>
      <w:r w:rsidR="002351DC" w:rsidRPr="00CD0D73">
        <w:fldChar w:fldCharType="separate"/>
      </w:r>
      <w:r w:rsidR="00001452" w:rsidRPr="00CD0D73">
        <w:t>5.2</w:t>
      </w:r>
      <w:r w:rsidR="002351DC" w:rsidRPr="00CD0D73">
        <w:fldChar w:fldCharType="end"/>
      </w:r>
      <w:r w:rsidR="002351DC" w:rsidRPr="00CD0D73">
        <w:t xml:space="preserve"> </w:t>
      </w:r>
      <w:r w:rsidR="00521729" w:rsidRPr="00CD0D73">
        <w:t xml:space="preserve">a </w:t>
      </w:r>
      <w:r w:rsidR="00521729" w:rsidRPr="00CD0D73">
        <w:fldChar w:fldCharType="begin"/>
      </w:r>
      <w:r w:rsidR="00521729" w:rsidRPr="00CD0D73">
        <w:instrText xml:space="preserve"> REF _Ref42701674 \n \h </w:instrText>
      </w:r>
      <w:r w:rsidR="00124E8D" w:rsidRPr="00CD0D73">
        <w:instrText xml:space="preserve"> \* MERGEFORMAT </w:instrText>
      </w:r>
      <w:r w:rsidR="00521729" w:rsidRPr="00CD0D73">
        <w:fldChar w:fldCharType="separate"/>
      </w:r>
      <w:r w:rsidR="00001452" w:rsidRPr="00CD0D73">
        <w:t>5.3</w:t>
      </w:r>
      <w:r w:rsidR="00521729" w:rsidRPr="00CD0D73">
        <w:fldChar w:fldCharType="end"/>
      </w:r>
      <w:r w:rsidR="00521729" w:rsidRPr="00CD0D73">
        <w:t xml:space="preserve"> </w:t>
      </w:r>
      <w:r w:rsidRPr="00CD0D73">
        <w:t xml:space="preserve">Smlouvy Objednateli prokázat nejpozději </w:t>
      </w:r>
      <w:r w:rsidR="007D0AE6" w:rsidRPr="00CD0D73">
        <w:t>pět (</w:t>
      </w:r>
      <w:r w:rsidR="0087302E" w:rsidRPr="00CD0D73">
        <w:t>5</w:t>
      </w:r>
      <w:r w:rsidR="007D0AE6" w:rsidRPr="00CD0D73">
        <w:t>)</w:t>
      </w:r>
      <w:r w:rsidR="0087302E" w:rsidRPr="00CD0D73">
        <w:t xml:space="preserve"> pracovních </w:t>
      </w:r>
      <w:r w:rsidRPr="00CD0D73">
        <w:t>dnů před Zahájením provozu.</w:t>
      </w:r>
      <w:bookmarkEnd w:id="51"/>
    </w:p>
    <w:p w14:paraId="374B92BA" w14:textId="3EC71368" w:rsidR="000031BF" w:rsidRPr="007A49BB" w:rsidRDefault="000031BF" w:rsidP="006B37D0">
      <w:pPr>
        <w:pStyle w:val="Clanek11"/>
        <w:widowControl/>
        <w:tabs>
          <w:tab w:val="clear" w:pos="1180"/>
        </w:tabs>
        <w:ind w:left="0" w:hanging="709"/>
      </w:pPr>
      <w:bookmarkStart w:id="53" w:name="_Ref15231238"/>
      <w:r w:rsidRPr="00CD0D73">
        <w:t>Za účelem splnění povinností dle odst</w:t>
      </w:r>
      <w:r w:rsidR="002351DC" w:rsidRPr="00CD0D73">
        <w:t>.</w:t>
      </w:r>
      <w:r w:rsidRPr="00CD0D73">
        <w:t xml:space="preserve"> </w:t>
      </w:r>
      <w:r w:rsidR="004E2A88" w:rsidRPr="00CD0D73">
        <w:fldChar w:fldCharType="begin"/>
      </w:r>
      <w:r w:rsidR="004E2A88" w:rsidRPr="00CD0D73">
        <w:instrText xml:space="preserve"> REF _Ref276469345 \r \h </w:instrText>
      </w:r>
      <w:r w:rsidR="00CB59C3" w:rsidRPr="00CD0D73">
        <w:instrText xml:space="preserve"> \* MERGEFORMAT </w:instrText>
      </w:r>
      <w:r w:rsidR="004E2A88" w:rsidRPr="00CD0D73">
        <w:fldChar w:fldCharType="separate"/>
      </w:r>
      <w:r w:rsidR="00001452" w:rsidRPr="00CD0D73">
        <w:t>5.4</w:t>
      </w:r>
      <w:r w:rsidR="004E2A88" w:rsidRPr="00CD0D73">
        <w:fldChar w:fldCharType="end"/>
      </w:r>
      <w:r w:rsidRPr="00CD0D73">
        <w:t xml:space="preserve"> Smlouvy je Dopravce povinen nejpozději ve lhůtě dle odst</w:t>
      </w:r>
      <w:r w:rsidR="002351DC" w:rsidRPr="00CD0D73">
        <w:t>. </w:t>
      </w:r>
      <w:r w:rsidRPr="00CD0D73">
        <w:fldChar w:fldCharType="begin"/>
      </w:r>
      <w:r w:rsidRPr="00CD0D73">
        <w:instrText xml:space="preserve"> REF _Ref276469345 \r \h  \* MERGEFORMAT </w:instrText>
      </w:r>
      <w:r w:rsidRPr="00CD0D73">
        <w:fldChar w:fldCharType="separate"/>
      </w:r>
      <w:r w:rsidR="00001452" w:rsidRPr="00CD0D73">
        <w:t>5.4</w:t>
      </w:r>
      <w:r w:rsidRPr="00CD0D73">
        <w:fldChar w:fldCharType="end"/>
      </w:r>
      <w:r w:rsidRPr="00CD0D73">
        <w:t xml:space="preserve"> Smlouvy předat Objednateli soupis Vozidel. Poč</w:t>
      </w:r>
      <w:r w:rsidRPr="007A49BB">
        <w:t xml:space="preserve">et Vozidel </w:t>
      </w:r>
      <w:bookmarkStart w:id="54" w:name="_Hlk63756587"/>
      <w:r w:rsidR="00915AAF">
        <w:t xml:space="preserve">(bez Operativní zálohy a Provozní zálohy, tj. </w:t>
      </w:r>
      <w:r w:rsidR="00B174E7">
        <w:t>pouze turnusových Vozidel)</w:t>
      </w:r>
      <w:bookmarkEnd w:id="54"/>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3"/>
    </w:p>
    <w:p w14:paraId="6948B818" w14:textId="61A9B90C" w:rsidR="000031BF" w:rsidRPr="007A49BB" w:rsidRDefault="000031BF" w:rsidP="006B37D0">
      <w:pPr>
        <w:pStyle w:val="Clanek11"/>
        <w:widowControl/>
        <w:tabs>
          <w:tab w:val="clear" w:pos="1180"/>
        </w:tabs>
        <w:ind w:left="0" w:hanging="709"/>
      </w:pPr>
      <w:bookmarkStart w:id="55"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w:t>
      </w:r>
      <w:r w:rsidRPr="007A49BB">
        <w:lastRenderedPageBreak/>
        <w:t xml:space="preserve">(ve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6" w:name="_Ref271622398"/>
      <w:bookmarkEnd w:id="52"/>
      <w:bookmarkEnd w:id="55"/>
    </w:p>
    <w:p w14:paraId="25CB63CF" w14:textId="75787850" w:rsidR="000031BF" w:rsidRPr="007A49BB" w:rsidRDefault="000031BF" w:rsidP="006B37D0">
      <w:pPr>
        <w:pStyle w:val="Clanek11"/>
        <w:widowControl/>
        <w:tabs>
          <w:tab w:val="clear" w:pos="1180"/>
        </w:tabs>
        <w:ind w:left="0" w:hanging="709"/>
      </w:pPr>
      <w:bookmarkStart w:id="57" w:name="_Ref52871315"/>
      <w:r w:rsidRPr="007A49BB">
        <w:t xml:space="preserve">Informace o </w:t>
      </w:r>
      <w:r w:rsidR="00B15EAA" w:rsidRPr="004E2428">
        <w:t>V</w:t>
      </w:r>
      <w:r w:rsidRPr="004E2428">
        <w:t xml:space="preserve">ozidlech popsané v odst. </w:t>
      </w:r>
      <w:r w:rsidRPr="004E2428">
        <w:fldChar w:fldCharType="begin"/>
      </w:r>
      <w:r w:rsidRPr="004E2428">
        <w:instrText xml:space="preserve"> REF _Ref271621929 \r \h  \* MERGEFORMAT </w:instrText>
      </w:r>
      <w:r w:rsidRPr="004E2428">
        <w:fldChar w:fldCharType="separate"/>
      </w:r>
      <w:r w:rsidR="00001452" w:rsidRPr="004E2428">
        <w:t>5.1</w:t>
      </w:r>
      <w:r w:rsidRPr="004E2428">
        <w:fldChar w:fldCharType="end"/>
      </w:r>
      <w:r w:rsidR="003745B5" w:rsidRPr="004E2428">
        <w:t xml:space="preserve">, </w:t>
      </w:r>
      <w:r w:rsidR="003745B5" w:rsidRPr="004E2428">
        <w:fldChar w:fldCharType="begin"/>
      </w:r>
      <w:r w:rsidR="003745B5" w:rsidRPr="004E2428">
        <w:instrText xml:space="preserve"> REF _Ref274700975 \r \h </w:instrText>
      </w:r>
      <w:r w:rsidR="009C67D8" w:rsidRPr="004E2428">
        <w:instrText xml:space="preserve"> \* MERGEFORMAT </w:instrText>
      </w:r>
      <w:r w:rsidR="003745B5" w:rsidRPr="004E2428">
        <w:fldChar w:fldCharType="separate"/>
      </w:r>
      <w:r w:rsidR="00001452" w:rsidRPr="004E2428">
        <w:t>5.2</w:t>
      </w:r>
      <w:r w:rsidR="003745B5" w:rsidRPr="004E2428">
        <w:fldChar w:fldCharType="end"/>
      </w:r>
      <w:r w:rsidR="003745B5" w:rsidRPr="004E2428">
        <w:t xml:space="preserve"> </w:t>
      </w:r>
      <w:r w:rsidR="00521729" w:rsidRPr="004E2428">
        <w:t xml:space="preserve">a </w:t>
      </w:r>
      <w:r w:rsidR="00521729" w:rsidRPr="004E2428">
        <w:fldChar w:fldCharType="begin"/>
      </w:r>
      <w:r w:rsidR="00521729" w:rsidRPr="004E2428">
        <w:instrText xml:space="preserve"> REF _Ref42701674 \n \h </w:instrText>
      </w:r>
      <w:r w:rsidR="009C67D8" w:rsidRPr="004E2428">
        <w:instrText xml:space="preserve"> \* MERGEFORMAT </w:instrText>
      </w:r>
      <w:r w:rsidR="00521729" w:rsidRPr="004E2428">
        <w:fldChar w:fldCharType="separate"/>
      </w:r>
      <w:r w:rsidR="00001452" w:rsidRPr="004E2428">
        <w:t>5.3</w:t>
      </w:r>
      <w:r w:rsidR="00521729" w:rsidRPr="004E2428">
        <w:fldChar w:fldCharType="end"/>
      </w:r>
      <w:r w:rsidR="00521729" w:rsidRPr="004E2428">
        <w:t xml:space="preserve"> </w:t>
      </w:r>
      <w:r w:rsidRPr="004E2428">
        <w:t>Smlouvy je Dopravce nad rámec povinností stanovených v dotčených odstavcích též povinen doložit Objednateli elektronicky</w:t>
      </w:r>
      <w:r w:rsidRPr="007A49BB">
        <w:t xml:space="preserve">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6"/>
      <w:bookmarkEnd w:id="57"/>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58"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58"/>
    </w:p>
    <w:p w14:paraId="702112DC" w14:textId="472CF486" w:rsidR="000031BF" w:rsidRPr="004E2428" w:rsidRDefault="000031BF" w:rsidP="006B37D0">
      <w:pPr>
        <w:pStyle w:val="Clanek11"/>
        <w:widowControl/>
        <w:tabs>
          <w:tab w:val="clear" w:pos="1180"/>
        </w:tabs>
        <w:ind w:left="0" w:hanging="709"/>
      </w:pPr>
      <w:bookmarkStart w:id="59" w:name="_Ref271622252"/>
      <w:bookmarkStart w:id="60"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59"/>
      <w:bookmarkEnd w:id="60"/>
    </w:p>
    <w:p w14:paraId="3FDD7444" w14:textId="089CC055" w:rsidR="000031BF" w:rsidRPr="007A49BB" w:rsidRDefault="000031BF" w:rsidP="006B37D0">
      <w:pPr>
        <w:pStyle w:val="Clanek11"/>
        <w:widowControl/>
        <w:tabs>
          <w:tab w:val="clear" w:pos="1180"/>
        </w:tabs>
        <w:ind w:left="0" w:hanging="709"/>
      </w:pPr>
      <w:bookmarkStart w:id="61" w:name="_Ref271622570"/>
      <w:r w:rsidRPr="004E2428">
        <w:t>V případě nesplnění povinnosti dle odst</w:t>
      </w:r>
      <w:r w:rsidR="003745B5" w:rsidRPr="004E2428">
        <w:t>.</w:t>
      </w:r>
      <w:r w:rsidRPr="004E2428">
        <w:t xml:space="preserve"> </w:t>
      </w:r>
      <w:r w:rsidRPr="004E2428">
        <w:fldChar w:fldCharType="begin"/>
      </w:r>
      <w:r w:rsidRPr="004E2428">
        <w:instrText xml:space="preserve"> REF _Ref274704137 \r \h  \* MERGEFORMAT </w:instrText>
      </w:r>
      <w:r w:rsidRPr="004E2428">
        <w:fldChar w:fldCharType="separate"/>
      </w:r>
      <w:r w:rsidR="00001452" w:rsidRPr="004E2428">
        <w:t>6.2</w:t>
      </w:r>
      <w:r w:rsidRPr="004E2428">
        <w:fldChar w:fldCharType="end"/>
      </w:r>
      <w:r w:rsidRPr="004E2428">
        <w:t xml:space="preserve"> Smlouvy </w:t>
      </w:r>
      <w:r w:rsidR="00984247" w:rsidRPr="004E2428">
        <w:t>zpracovat</w:t>
      </w:r>
      <w:r w:rsidR="00984247">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1"/>
    </w:p>
    <w:p w14:paraId="2DC21AC3" w14:textId="0CD474FB" w:rsidR="000031BF" w:rsidRPr="007A49BB" w:rsidRDefault="000031BF" w:rsidP="006B37D0">
      <w:pPr>
        <w:pStyle w:val="Clanek11"/>
        <w:widowControl/>
        <w:tabs>
          <w:tab w:val="clear" w:pos="1180"/>
        </w:tabs>
        <w:ind w:left="0" w:hanging="709"/>
      </w:pPr>
      <w:bookmarkStart w:id="62" w:name="_Ref274704069"/>
      <w:bookmarkStart w:id="63"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2"/>
      <w:bookmarkEnd w:id="63"/>
    </w:p>
    <w:p w14:paraId="0A897E50" w14:textId="13852373" w:rsidR="000031BF" w:rsidRPr="007A49BB" w:rsidRDefault="000031BF" w:rsidP="006B37D0">
      <w:pPr>
        <w:pStyle w:val="Clanek11"/>
        <w:widowControl/>
        <w:tabs>
          <w:tab w:val="clear" w:pos="1180"/>
        </w:tabs>
        <w:ind w:left="0" w:hanging="709"/>
      </w:pPr>
      <w:bookmarkStart w:id="64"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w:t>
      </w:r>
      <w:r w:rsidRPr="007A49BB">
        <w:lastRenderedPageBreak/>
        <w:t xml:space="preserve">Objednatel svůj </w:t>
      </w:r>
      <w:r w:rsidRPr="004E2428">
        <w:t xml:space="preserve">požadavek na změnu Jízdního řádu Dopravci bezodkladně sdělí. Dopravce není povinen postupovat podle odst. </w:t>
      </w:r>
      <w:r w:rsidR="003745B5" w:rsidRPr="004E2428">
        <w:fldChar w:fldCharType="begin"/>
      </w:r>
      <w:r w:rsidR="003745B5" w:rsidRPr="004E2428">
        <w:instrText xml:space="preserve"> REF _Ref271622252 \r \h </w:instrText>
      </w:r>
      <w:r w:rsidR="00AB081D" w:rsidRPr="004E2428">
        <w:instrText xml:space="preserve"> \* MERGEFORMAT </w:instrText>
      </w:r>
      <w:r w:rsidR="003745B5" w:rsidRPr="004E2428">
        <w:fldChar w:fldCharType="separate"/>
      </w:r>
      <w:r w:rsidR="00001452" w:rsidRPr="004E2428">
        <w:t>6.2</w:t>
      </w:r>
      <w:r w:rsidR="003745B5" w:rsidRPr="004E2428">
        <w:fldChar w:fldCharType="end"/>
      </w:r>
      <w:r w:rsidRPr="004E2428">
        <w:t xml:space="preserve"> Smlouvy a</w:t>
      </w:r>
      <w:r w:rsidRPr="007A49BB">
        <w:t xml:space="preserve">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4"/>
    </w:p>
    <w:p w14:paraId="01CA070A" w14:textId="5A40A356" w:rsidR="000031BF" w:rsidRPr="00DA2B61" w:rsidRDefault="000031BF" w:rsidP="006B37D0">
      <w:pPr>
        <w:pStyle w:val="Clanek11"/>
        <w:widowControl/>
        <w:tabs>
          <w:tab w:val="clear" w:pos="1180"/>
        </w:tabs>
        <w:ind w:left="0" w:hanging="709"/>
      </w:pPr>
      <w:bookmarkStart w:id="65" w:name="_Ref52871358"/>
      <w:bookmarkStart w:id="66"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5"/>
    </w:p>
    <w:p w14:paraId="693306C8" w14:textId="312B453E" w:rsidR="000031BF" w:rsidRPr="007A49BB" w:rsidRDefault="000031BF" w:rsidP="006B37D0">
      <w:pPr>
        <w:pStyle w:val="Clanek11"/>
        <w:widowControl/>
        <w:tabs>
          <w:tab w:val="clear" w:pos="1180"/>
        </w:tabs>
        <w:ind w:left="0" w:hanging="709"/>
      </w:pPr>
      <w:bookmarkStart w:id="67" w:name="_Ref271622614"/>
      <w:bookmarkEnd w:id="66"/>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7"/>
    </w:p>
    <w:p w14:paraId="337361CA" w14:textId="05D60889" w:rsidR="000031BF" w:rsidRPr="007A49BB" w:rsidRDefault="000031BF" w:rsidP="006B37D0">
      <w:pPr>
        <w:pStyle w:val="Clanek11"/>
        <w:widowControl/>
        <w:tabs>
          <w:tab w:val="clear" w:pos="1180"/>
        </w:tabs>
        <w:ind w:left="0" w:hanging="709"/>
      </w:pPr>
      <w:bookmarkStart w:id="68" w:name="_Ref277573518"/>
      <w:r w:rsidRPr="00FC19A8">
        <w:t>Objednatel Dopravce výslovně upozorňuje na to, že je možné, že v důsledku změny potřeb v dopravní obslužnosti v </w:t>
      </w:r>
      <w:r w:rsidR="0049140D" w:rsidRPr="00FC19A8">
        <w:t>K</w:t>
      </w:r>
      <w:r w:rsidRPr="00FC19A8">
        <w:t xml:space="preserve">raji Vysočina </w:t>
      </w:r>
      <w:r w:rsidR="000A7CAF">
        <w:t>nebo</w:t>
      </w:r>
      <w:r w:rsidRPr="00FC19A8">
        <w:t xml:space="preserve"> v zájmu zkvalitnění služeb v dopravě v rámci </w:t>
      </w:r>
      <w:r w:rsidR="003E520F" w:rsidRPr="00FC19A8">
        <w:t>VDV</w:t>
      </w:r>
      <w:r w:rsidRPr="00FC19A8">
        <w:t xml:space="preserve"> bude nutné, aby Dopravce některé Spoje provozoval Vozidly s </w:t>
      </w:r>
      <w:r w:rsidRPr="004E2428">
        <w:t xml:space="preserve">přípojnými vozidly určenými pro přepravu jízdních kol nebo vybavenými závěsem pro přepravu jízdních kol. Parametry takových přípojných vozidel a závěsů pro přepravu jízdních kol budou stanoveny v Technických a provozních standardech </w:t>
      </w:r>
      <w:r w:rsidR="003E520F" w:rsidRPr="004E2428">
        <w:t>VDV</w:t>
      </w:r>
      <w:r w:rsidRPr="004E2428">
        <w:t>. Dopravce je povinen v takových případech Vozidlo přípojným vozidlem pro přepravu jízdních kol nebo</w:t>
      </w:r>
      <w:r w:rsidRPr="007A49BB">
        <w:t xml:space="preserve">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w:t>
      </w:r>
      <w:r w:rsidR="00DC02A6">
        <w:t> </w:t>
      </w:r>
      <w:r w:rsidRPr="007A49BB">
        <w:t xml:space="preserve">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w:t>
      </w:r>
      <w:r w:rsidRPr="007A49BB">
        <w:lastRenderedPageBreak/>
        <w:t>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68"/>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69" w:name="_Ref15231961"/>
      <w:r w:rsidRPr="007A49BB">
        <w:rPr>
          <w:rFonts w:asciiTheme="minorHAnsi" w:hAnsiTheme="minorHAnsi" w:cstheme="minorHAnsi"/>
          <w:szCs w:val="22"/>
        </w:rPr>
        <w:t>Změna rozsahu Závazku veřejné služby</w:t>
      </w:r>
      <w:bookmarkEnd w:id="69"/>
    </w:p>
    <w:p w14:paraId="321FB90A" w14:textId="6A97B404" w:rsidR="000031BF" w:rsidRPr="007A49BB" w:rsidRDefault="000031BF" w:rsidP="006B37D0">
      <w:pPr>
        <w:pStyle w:val="Clanek11"/>
        <w:widowControl/>
        <w:tabs>
          <w:tab w:val="clear" w:pos="1180"/>
        </w:tabs>
        <w:ind w:left="0" w:hanging="709"/>
      </w:pPr>
      <w:bookmarkStart w:id="70"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0"/>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BC1E94" w:rsidR="000031BF" w:rsidRPr="007A49BB" w:rsidRDefault="000031BF" w:rsidP="006B37D0">
      <w:pPr>
        <w:pStyle w:val="Clanek11"/>
        <w:widowControl/>
        <w:tabs>
          <w:tab w:val="clear" w:pos="1180"/>
        </w:tabs>
        <w:ind w:left="0" w:hanging="709"/>
      </w:pPr>
      <w:bookmarkStart w:id="71" w:name="_Ref271622624"/>
      <w:bookmarkStart w:id="72"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71"/>
      <w:bookmarkEnd w:id="72"/>
      <w:r w:rsidR="00F90654" w:rsidRPr="00F90654">
        <w:t>Objednatel je však oprávněn požadovat Změnu rozsahu znamenající navýšení výkonů dle této Smlouvy, případně Změnu rozsahu znamenající snížení výkonů dle této Smlouvy</w:t>
      </w:r>
      <w:r w:rsidR="001B1C31">
        <w:t xml:space="preserve">, tak, aby předpokládaný roční výkon v kterémkoli Dopravním roce činil nejméně 70 % předpokládaného ročního výkonu dle </w:t>
      </w:r>
      <w:r w:rsidR="00CD0D73">
        <w:t>P</w:t>
      </w:r>
      <w:r w:rsidR="001B1C31">
        <w:t xml:space="preserve">řílohy č. 2 Smlouvy, a nejvýše 130 % předpokládaného ročního výkonu dle </w:t>
      </w:r>
      <w:r w:rsidR="00CD0D73">
        <w:t>P</w:t>
      </w:r>
      <w:r w:rsidR="001B1C31">
        <w:t>řílohy č. 2 Smlouvy</w:t>
      </w:r>
      <w:r w:rsidR="00F90654" w:rsidRPr="00F90654">
        <w:t>.</w:t>
      </w:r>
    </w:p>
    <w:p w14:paraId="0245AE69" w14:textId="689C8DEC" w:rsidR="000031BF" w:rsidRPr="007A49BB" w:rsidRDefault="000031BF" w:rsidP="006B37D0">
      <w:pPr>
        <w:pStyle w:val="Clanek11"/>
        <w:widowControl/>
        <w:tabs>
          <w:tab w:val="clear" w:pos="1180"/>
        </w:tabs>
        <w:ind w:left="0" w:hanging="709"/>
      </w:pPr>
      <w:bookmarkStart w:id="73"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001452">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4" w:name="_Ref52871401"/>
      <w:r w:rsidRPr="007A49BB">
        <w:lastRenderedPageBreak/>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3"/>
      <w:bookmarkEnd w:id="74"/>
    </w:p>
    <w:p w14:paraId="3619593A" w14:textId="78FAB360" w:rsidR="000031BF" w:rsidRPr="007A49BB" w:rsidRDefault="000031BF" w:rsidP="006B37D0">
      <w:pPr>
        <w:pStyle w:val="Clanek11"/>
        <w:widowControl/>
        <w:tabs>
          <w:tab w:val="clear" w:pos="1180"/>
        </w:tabs>
        <w:ind w:left="0" w:hanging="709"/>
      </w:pPr>
      <w:bookmarkStart w:id="75"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5"/>
    </w:p>
    <w:p w14:paraId="0580CC22" w14:textId="5036A261" w:rsidR="000031BF" w:rsidRPr="007A49BB" w:rsidRDefault="000031BF" w:rsidP="006B37D0">
      <w:pPr>
        <w:pStyle w:val="Clanek11"/>
        <w:widowControl/>
        <w:tabs>
          <w:tab w:val="clear" w:pos="1180"/>
        </w:tabs>
        <w:ind w:left="0" w:hanging="709"/>
      </w:pPr>
      <w:bookmarkStart w:id="76"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6"/>
    </w:p>
    <w:p w14:paraId="3923E176" w14:textId="332A25F9" w:rsidR="000031BF" w:rsidRPr="007A49BB" w:rsidRDefault="000031BF" w:rsidP="006B37D0">
      <w:pPr>
        <w:pStyle w:val="Clanek11"/>
        <w:widowControl/>
        <w:tabs>
          <w:tab w:val="clear" w:pos="1180"/>
        </w:tabs>
        <w:ind w:left="0" w:hanging="709"/>
      </w:pPr>
      <w:bookmarkStart w:id="77" w:name="_Ref271622418"/>
      <w:bookmarkStart w:id="78" w:name="_Ref274704798"/>
      <w:bookmarkStart w:id="79"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7"/>
      <w:bookmarkEnd w:id="78"/>
      <w:bookmarkEnd w:id="79"/>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E7C6D05"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w:t>
      </w:r>
      <w:r w:rsidR="004E2428">
        <w:t xml:space="preserve">dokumentu </w:t>
      </w:r>
      <w:r w:rsidR="00080A1B" w:rsidRPr="00080A1B">
        <w:t>Garance návazností VDV</w:t>
      </w:r>
      <w:r w:rsidR="00080A1B">
        <w:t>, který tvoří Přílohu č. 6 této Smlouvy</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525ECF8E"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w:t>
      </w:r>
      <w:r w:rsidR="00080A1B">
        <w:t>zveřejnění</w:t>
      </w:r>
      <w:r w:rsidR="00080A1B" w:rsidRPr="007A49BB">
        <w:t xml:space="preserve"> </w:t>
      </w:r>
      <w:r w:rsidRPr="007A49BB">
        <w:t>v dostatečném předstihu před plánovaným datem účinnosti jejich změn. Dopravce má povinnost na základě výzvy Objednatele</w:t>
      </w:r>
      <w:r w:rsidR="00422AAF">
        <w:t xml:space="preserve"> </w:t>
      </w:r>
      <w:r w:rsidRPr="007A49BB">
        <w:t xml:space="preserve">vždy </w:t>
      </w:r>
      <w:r w:rsidR="00080A1B">
        <w:t>zveřejnit</w:t>
      </w:r>
      <w:r w:rsidR="00080A1B" w:rsidRPr="007A49BB">
        <w:t xml:space="preserve"> </w:t>
      </w:r>
      <w:r w:rsidRPr="007A49BB">
        <w:t xml:space="preserve">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w:t>
      </w:r>
      <w:r w:rsidRPr="007A49BB">
        <w:lastRenderedPageBreak/>
        <w:t xml:space="preserve">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0"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0"/>
    </w:p>
    <w:p w14:paraId="0E0DD177" w14:textId="2DB5E228" w:rsidR="000031BF" w:rsidRDefault="000031BF" w:rsidP="006B37D0">
      <w:pPr>
        <w:pStyle w:val="Clanek11"/>
        <w:widowControl/>
        <w:tabs>
          <w:tab w:val="clear" w:pos="1180"/>
        </w:tabs>
        <w:ind w:left="0" w:hanging="709"/>
      </w:pPr>
      <w:bookmarkStart w:id="81" w:name="_Ref52871441"/>
      <w:r w:rsidRPr="0065423A">
        <w:t>Dopravce na výzvu Objednatele předloží vyžádané doklady prokazující splnění povinností vyplývajících z</w:t>
      </w:r>
      <w:r w:rsidR="00CB0B79">
        <w:t> Kritérií kvality</w:t>
      </w:r>
      <w:r w:rsidRPr="0065423A">
        <w:t>. V případě</w:t>
      </w:r>
      <w:r w:rsidRPr="007A49BB">
        <w:t>, že předložené doklady nebudou jasně prokazovat splnění povinností vyplývajících z </w:t>
      </w:r>
      <w:r w:rsidR="00CB0B79">
        <w:t>Kritérií kvality</w:t>
      </w:r>
      <w:r w:rsidRPr="007A49BB">
        <w:t xml:space="preserve">, </w:t>
      </w:r>
      <w:r w:rsidR="00CB0B79">
        <w:t>platí</w:t>
      </w:r>
      <w:r w:rsidRPr="007A49BB">
        <w:t>, že Dopravce prokazovanou povinnost nesplnil.</w:t>
      </w:r>
      <w:bookmarkEnd w:id="81"/>
    </w:p>
    <w:p w14:paraId="5D1D2C6F" w14:textId="530861C1" w:rsidR="0050446F" w:rsidRDefault="0050446F" w:rsidP="006B37D0">
      <w:pPr>
        <w:pStyle w:val="Clanek11"/>
        <w:widowControl/>
        <w:tabs>
          <w:tab w:val="clear" w:pos="1180"/>
        </w:tabs>
        <w:ind w:left="0" w:hanging="709"/>
      </w:pPr>
      <w:bookmarkStart w:id="82" w:name="_Ref61419755"/>
      <w:bookmarkStart w:id="83"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2"/>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3"/>
    </w:p>
    <w:p w14:paraId="09A90B3D" w14:textId="77787025" w:rsidR="007C61F3" w:rsidRDefault="007C61F3" w:rsidP="006B37D0">
      <w:pPr>
        <w:pStyle w:val="Clanek11"/>
        <w:widowControl/>
        <w:tabs>
          <w:tab w:val="clear" w:pos="1180"/>
        </w:tabs>
        <w:ind w:left="0" w:hanging="709"/>
      </w:pPr>
      <w:bookmarkStart w:id="84"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w:t>
      </w:r>
      <w:r w:rsidR="00935B4C">
        <w:t xml:space="preserve"> v Kritériích kvality</w:t>
      </w:r>
      <w:r>
        <w:t xml:space="preserve"> v Příloze č. </w:t>
      </w:r>
      <w:r w:rsidR="00E430B0">
        <w:t xml:space="preserve">4 </w:t>
      </w:r>
      <w:r>
        <w:t>této Smlouvy.</w:t>
      </w:r>
      <w:bookmarkEnd w:id="84"/>
      <w:r w:rsidR="00935B4C">
        <w:t xml:space="preserve"> Za nesplnění požadavků stanovených v Kritériích kvality jsou stanoveny smluvní pokuty </w:t>
      </w:r>
      <w:r w:rsidR="00D2442A">
        <w:t>rovněž v Příloze č. </w:t>
      </w:r>
      <w:r w:rsidR="00E430B0">
        <w:t xml:space="preserve">4 </w:t>
      </w:r>
      <w:r w:rsidR="00D2442A">
        <w:t>této Smlouvy.</w:t>
      </w:r>
    </w:p>
    <w:p w14:paraId="5FE32657" w14:textId="545655BC"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ins w:id="85" w:author="Vít Baťa" w:date="2023-06-02T15:05:00Z">
        <w:r w:rsidR="00AF58E0">
          <w:rPr>
            <w:spacing w:val="-1"/>
          </w:rPr>
          <w:t xml:space="preserve"> </w:t>
        </w:r>
        <w:r w:rsidR="00AF58E0">
          <w:rPr>
            <w:spacing w:val="-1"/>
          </w:rPr>
          <w:t xml:space="preserve">Dopravce má nárok na úhradu účelně vynaložených nákladů spojených s </w:t>
        </w:r>
        <w:r w:rsidR="00AF58E0" w:rsidRPr="0016286D">
          <w:rPr>
            <w:spacing w:val="-1"/>
          </w:rPr>
          <w:t>vybavením vozidel pro přepravu jízdních kol</w:t>
        </w:r>
        <w:r w:rsidR="00AF58E0">
          <w:rPr>
            <w:spacing w:val="-1"/>
          </w:rPr>
          <w:t xml:space="preserve"> </w:t>
        </w:r>
        <w:r w:rsidR="00AF58E0" w:rsidRPr="0016286D">
          <w:rPr>
            <w:spacing w:val="-1"/>
          </w:rPr>
          <w:t>u vybraných spojů a ve stanoveném období</w:t>
        </w:r>
        <w:r w:rsidR="00AF58E0">
          <w:rPr>
            <w:spacing w:val="-1"/>
          </w:rPr>
          <w:t>.</w:t>
        </w:r>
      </w:ins>
    </w:p>
    <w:p w14:paraId="1D3EF9CE" w14:textId="039FA96F" w:rsidR="000B6534"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21CDD446" w14:textId="7DDA76A4" w:rsidR="000977D6" w:rsidRDefault="000977D6" w:rsidP="006B37D0">
      <w:pPr>
        <w:pStyle w:val="Clanek11"/>
        <w:widowControl/>
        <w:tabs>
          <w:tab w:val="clear" w:pos="1180"/>
        </w:tabs>
        <w:ind w:left="0" w:hanging="709"/>
      </w:pPr>
      <w:bookmarkStart w:id="86" w:name="_Ref132724511"/>
      <w:r>
        <w:t xml:space="preserve">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w:t>
      </w:r>
      <w:r w:rsidR="003805B9">
        <w:t>Z</w:t>
      </w:r>
      <w:r>
        <w:t>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w:t>
      </w:r>
      <w:r w:rsidRPr="00A93B5B">
        <w:t xml:space="preserve">Technickými a provozními standardy </w:t>
      </w:r>
      <w:r w:rsidR="003805B9">
        <w:t>VDV</w:t>
      </w:r>
      <w:r>
        <w:t>.</w:t>
      </w:r>
      <w:bookmarkEnd w:id="86"/>
    </w:p>
    <w:p w14:paraId="64BB31C9" w14:textId="7C71E600" w:rsidR="003805B9" w:rsidRDefault="003805B9" w:rsidP="006B37D0">
      <w:pPr>
        <w:pStyle w:val="Clanek11"/>
        <w:widowControl/>
        <w:tabs>
          <w:tab w:val="clear" w:pos="1180"/>
        </w:tabs>
        <w:ind w:left="0" w:hanging="709"/>
      </w:pPr>
      <w:bookmarkStart w:id="87" w:name="_Ref109853351"/>
      <w:r>
        <w:t xml:space="preserve">Objednatel je oprávněn pro </w:t>
      </w:r>
      <w:proofErr w:type="spellStart"/>
      <w:r>
        <w:t>předrealizační</w:t>
      </w:r>
      <w:proofErr w:type="spellEnd"/>
      <w:r>
        <w:t xml:space="preserve"> období stanovit kontrolní </w:t>
      </w:r>
      <w:r w:rsidRPr="004A5F7B">
        <w:t>dny v rozsahu minimálně jeden kontrolní den měsíčně, aby mohl průběžně kontrolovat</w:t>
      </w:r>
      <w:r>
        <w:t xml:space="preserve"> připravenost Dopravce na Zahájení provozu. Kontrolní dny stanoví Objednatel v návaznosti na Dopravcem předložený harmonogram.</w:t>
      </w:r>
      <w:bookmarkEnd w:id="87"/>
    </w:p>
    <w:p w14:paraId="419EA42A" w14:textId="4B2F418F" w:rsidR="003805B9" w:rsidRPr="007A49BB" w:rsidRDefault="003805B9" w:rsidP="006B37D0">
      <w:pPr>
        <w:pStyle w:val="Clanek11"/>
        <w:widowControl/>
        <w:tabs>
          <w:tab w:val="clear" w:pos="1180"/>
        </w:tabs>
        <w:ind w:left="0" w:hanging="709"/>
      </w:pPr>
      <w:bookmarkStart w:id="88" w:name="_Ref132724527"/>
      <w:r>
        <w:t xml:space="preserve">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fldChar w:fldCharType="begin"/>
      </w:r>
      <w:r>
        <w:instrText xml:space="preserve"> REF _Ref109853351 \n \h </w:instrText>
      </w:r>
      <w:r>
        <w:fldChar w:fldCharType="separate"/>
      </w:r>
      <w:r w:rsidR="00001452">
        <w:t>10.9</w:t>
      </w:r>
      <w:r>
        <w:fldChar w:fldCharType="end"/>
      </w:r>
      <w:r>
        <w:t xml:space="preserve"> této Smlouvy. Objednatel bude při kontrole postupovat tak, aby nepřiměřeně nezatěžoval běžný provoz Dopravce.</w:t>
      </w:r>
      <w:bookmarkEnd w:id="88"/>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9"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9"/>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90"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91" w:name="_Ref274700062"/>
      <w:bookmarkEnd w:id="90"/>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91"/>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92"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 xml:space="preserve">Zákona o silniční dopravě, která se svým pořadím v příslušném kalendářním roce shoduje s pořadím celostátní změny Jízdních řádů dle </w:t>
      </w:r>
      <w:r w:rsidR="008227FA" w:rsidRPr="0056078A">
        <w:lastRenderedPageBreak/>
        <w:t>§</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92"/>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7F5F2F86"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3"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3"/>
    </w:p>
    <w:p w14:paraId="290196DA" w14:textId="2617BB92" w:rsidR="000031BF" w:rsidRPr="007A49BB" w:rsidRDefault="000031BF" w:rsidP="006B37D0">
      <w:pPr>
        <w:pStyle w:val="Clanek11"/>
        <w:widowControl/>
        <w:tabs>
          <w:tab w:val="clear" w:pos="1180"/>
        </w:tabs>
        <w:ind w:left="0" w:hanging="709"/>
      </w:pPr>
      <w:bookmarkStart w:id="94"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4"/>
    </w:p>
    <w:p w14:paraId="3D05006A" w14:textId="4954B82E" w:rsidR="000031BF" w:rsidRPr="007A49BB" w:rsidRDefault="000031BF" w:rsidP="006B37D0">
      <w:pPr>
        <w:pStyle w:val="Clanek11"/>
        <w:widowControl/>
        <w:tabs>
          <w:tab w:val="clear" w:pos="1180"/>
        </w:tabs>
        <w:ind w:left="0" w:hanging="709"/>
      </w:pPr>
      <w:bookmarkStart w:id="95" w:name="_Ref279968407"/>
      <w:r w:rsidRPr="007A49BB">
        <w:t>Objednatel je dále oprávněn vypovědět tuto Smlouvu pouze v následujících případech:</w:t>
      </w:r>
      <w:bookmarkEnd w:id="95"/>
    </w:p>
    <w:p w14:paraId="03EDA679" w14:textId="4BE4E6E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1A0A440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57523ACD"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7B53AA3B" w:rsidR="000031BF" w:rsidRPr="007A49BB" w:rsidRDefault="000031BF" w:rsidP="006B37D0">
      <w:pPr>
        <w:pStyle w:val="Clanek11"/>
        <w:widowControl/>
        <w:tabs>
          <w:tab w:val="clear" w:pos="1180"/>
        </w:tabs>
        <w:ind w:left="0" w:hanging="709"/>
      </w:pPr>
      <w:bookmarkStart w:id="96"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001452">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6"/>
    </w:p>
    <w:p w14:paraId="1F9E5EB9" w14:textId="12393A5E" w:rsidR="000031BF" w:rsidRPr="007A49BB" w:rsidRDefault="000031BF" w:rsidP="006B37D0">
      <w:pPr>
        <w:pStyle w:val="Clanek11"/>
        <w:widowControl/>
        <w:tabs>
          <w:tab w:val="clear" w:pos="1180"/>
        </w:tabs>
        <w:ind w:left="0" w:hanging="709"/>
      </w:pPr>
      <w:r w:rsidRPr="007A49BB">
        <w:lastRenderedPageBreak/>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97"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7"/>
    </w:p>
    <w:p w14:paraId="0E05A546" w14:textId="3AF5760A"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D4116B">
        <w:t>uzavření Smlouvy</w:t>
      </w:r>
      <w:r w:rsidR="0052158E">
        <w:t xml:space="preserve">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001452">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8" w:name="_Ref274782997"/>
      <w:bookmarkStart w:id="99" w:name="_Ref15231903"/>
      <w:bookmarkStart w:id="100"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8"/>
      <w:r w:rsidRPr="007A49BB">
        <w:t xml:space="preserve">vyplývajících pro Dopravce z této Smlouvy a právních předpisů </w:t>
      </w:r>
      <w:bookmarkStart w:id="101"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9"/>
      <w:bookmarkEnd w:id="101"/>
    </w:p>
    <w:p w14:paraId="2E06BB6B" w14:textId="1B0469EB" w:rsidR="000031BF" w:rsidRPr="007A49BB" w:rsidRDefault="000031BF" w:rsidP="006B37D0">
      <w:pPr>
        <w:pStyle w:val="Clanek11"/>
        <w:widowControl/>
        <w:tabs>
          <w:tab w:val="clear" w:pos="1180"/>
        </w:tabs>
        <w:ind w:left="0" w:hanging="709"/>
      </w:pPr>
      <w:bookmarkStart w:id="102"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001452">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102"/>
    </w:p>
    <w:bookmarkEnd w:id="100"/>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Kontaktní osoby, doručování</w:t>
      </w:r>
    </w:p>
    <w:p w14:paraId="25D87D72" w14:textId="18FEB6E0" w:rsidR="000031BF" w:rsidRPr="007A49BB" w:rsidRDefault="000031BF" w:rsidP="006B37D0">
      <w:pPr>
        <w:pStyle w:val="Clanek11"/>
        <w:widowControl/>
        <w:tabs>
          <w:tab w:val="clear" w:pos="1180"/>
        </w:tabs>
        <w:ind w:left="0" w:hanging="709"/>
      </w:pPr>
      <w:bookmarkStart w:id="103"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traně, bude-li doručeno osobně, doporučenou poštou, kurýrní službou, datovou schránkou nebo e</w:t>
      </w:r>
      <w:r w:rsidR="001E10C2">
        <w:noBreakHyphen/>
      </w:r>
      <w:r w:rsidRPr="007A49BB">
        <w:t xml:space="preserv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3"/>
    </w:p>
    <w:p w14:paraId="7D513688" w14:textId="6273222B"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r w:rsidR="000031BF" w:rsidRPr="007A49BB">
        <w:rPr>
          <w:rFonts w:asciiTheme="minorHAnsi" w:hAnsiTheme="minorHAnsi" w:cstheme="minorHAnsi"/>
          <w:sz w:val="22"/>
          <w:szCs w:val="22"/>
          <w:u w:val="none"/>
        </w:rPr>
        <w:t>:</w:t>
      </w:r>
    </w:p>
    <w:p w14:paraId="2FA6017C" w14:textId="76C64FDD"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 xml:space="preserve">Žižkova, </w:t>
      </w:r>
      <w:r w:rsidR="001B25C2">
        <w:rPr>
          <w:rFonts w:asciiTheme="minorHAnsi" w:hAnsiTheme="minorHAnsi" w:cstheme="minorHAnsi"/>
          <w:sz w:val="22"/>
          <w:szCs w:val="22"/>
          <w:u w:val="none"/>
        </w:rPr>
        <w:t>1882/</w:t>
      </w:r>
      <w:r w:rsidR="00A543C5">
        <w:rPr>
          <w:rFonts w:asciiTheme="minorHAnsi" w:hAnsiTheme="minorHAnsi" w:cstheme="minorHAnsi"/>
          <w:sz w:val="22"/>
          <w:szCs w:val="22"/>
          <w:u w:val="none"/>
        </w:rPr>
        <w:t>57, 5</w:t>
      </w:r>
      <w:r w:rsidR="001B25C2">
        <w:rPr>
          <w:rFonts w:asciiTheme="minorHAnsi" w:hAnsiTheme="minorHAnsi" w:cstheme="minorHAnsi"/>
          <w:sz w:val="22"/>
          <w:szCs w:val="22"/>
          <w:u w:val="none"/>
        </w:rPr>
        <w:t>86</w:t>
      </w:r>
      <w:r w:rsidR="00A543C5">
        <w:rPr>
          <w:rFonts w:asciiTheme="minorHAnsi" w:hAnsiTheme="minorHAnsi" w:cstheme="minorHAnsi"/>
          <w:sz w:val="22"/>
          <w:szCs w:val="22"/>
          <w:u w:val="none"/>
        </w:rPr>
        <w:t xml:space="preserve"> </w:t>
      </w:r>
      <w:r w:rsidR="001B25C2">
        <w:rPr>
          <w:rFonts w:asciiTheme="minorHAnsi" w:hAnsiTheme="minorHAnsi" w:cstheme="minorHAnsi"/>
          <w:sz w:val="22"/>
          <w:szCs w:val="22"/>
          <w:u w:val="none"/>
        </w:rPr>
        <w:t>01</w:t>
      </w:r>
      <w:r w:rsidR="00A543C5">
        <w:rPr>
          <w:rFonts w:asciiTheme="minorHAnsi" w:hAnsiTheme="minorHAnsi" w:cstheme="minorHAnsi"/>
          <w:sz w:val="22"/>
          <w:szCs w:val="22"/>
          <w:u w:val="none"/>
        </w:rPr>
        <w:t xml:space="preserve">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5F2A6A8"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000031BF" w:rsidRPr="007A49BB">
        <w:rPr>
          <w:rFonts w:asciiTheme="minorHAnsi" w:hAnsiTheme="minorHAnsi" w:cstheme="minorHAnsi"/>
          <w:sz w:val="22"/>
          <w:szCs w:val="22"/>
          <w:u w:val="none"/>
        </w:rPr>
        <w:t>:</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158CE50A"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001452">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lastRenderedPageBreak/>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511B6399"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w:t>
      </w:r>
      <w:r w:rsidR="001E10C2">
        <w:t> </w:t>
      </w:r>
      <w:r w:rsidRPr="007A49BB">
        <w:t>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6233BDA" w:rsidR="000031BF" w:rsidRPr="007A49BB" w:rsidRDefault="000031BF" w:rsidP="006B37D0">
      <w:pPr>
        <w:pStyle w:val="Clanek11"/>
        <w:widowControl/>
        <w:tabs>
          <w:tab w:val="clear" w:pos="1180"/>
        </w:tabs>
        <w:ind w:left="0" w:hanging="709"/>
      </w:pPr>
      <w:bookmarkStart w:id="104"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dokumenty upravující práva a</w:t>
      </w:r>
      <w:r w:rsidR="001E10C2">
        <w:t> </w:t>
      </w:r>
      <w:r w:rsidRPr="007A49BB">
        <w:t>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w:t>
      </w:r>
      <w:r w:rsidRPr="007A49BB">
        <w:lastRenderedPageBreak/>
        <w:t xml:space="preserve">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4"/>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001452">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5" w:name="_Ref16592409"/>
      <w:r w:rsidRPr="007A49BB">
        <w:t>Nedílnou součástí této Smlouvy</w:t>
      </w:r>
      <w:r w:rsidR="00F26BD2">
        <w:t xml:space="preserve"> je dokument Smluvní pokuty a </w:t>
      </w:r>
      <w:r w:rsidRPr="007A49BB">
        <w:t>následující přílohy:</w:t>
      </w:r>
      <w:bookmarkEnd w:id="105"/>
    </w:p>
    <w:p w14:paraId="372E7F2D" w14:textId="244D6E8C" w:rsidR="000031BF" w:rsidRDefault="000031BF" w:rsidP="006B37D0">
      <w:pPr>
        <w:pStyle w:val="Claneka"/>
        <w:widowControl/>
        <w:tabs>
          <w:tab w:val="clear" w:pos="1734"/>
        </w:tabs>
        <w:ind w:left="426" w:hanging="426"/>
        <w:rPr>
          <w:rFonts w:asciiTheme="minorHAnsi" w:hAnsiTheme="minorHAnsi" w:cstheme="minorHAnsi"/>
          <w:szCs w:val="22"/>
        </w:rPr>
      </w:pPr>
      <w:bookmarkStart w:id="106"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Rámcové návrhy jízdních řádů, Nezávazný návrh oběhů vozidel</w:t>
      </w:r>
    </w:p>
    <w:p w14:paraId="4FC46349" w14:textId="7607745B"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7" w:name="_Ref271621990"/>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1F63D875" w14:textId="04BACA83" w:rsidR="000031BF" w:rsidRPr="008F61C4" w:rsidRDefault="000031BF" w:rsidP="008F61C4">
      <w:pPr>
        <w:pStyle w:val="Claneka"/>
        <w:widowControl/>
        <w:tabs>
          <w:tab w:val="clear" w:pos="1734"/>
        </w:tabs>
        <w:ind w:left="426" w:hanging="426"/>
        <w:rPr>
          <w:rFonts w:asciiTheme="minorHAnsi" w:hAnsiTheme="minorHAnsi" w:cstheme="minorHAnsi"/>
          <w:szCs w:val="22"/>
        </w:rPr>
      </w:pPr>
      <w:bookmarkStart w:id="108"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108"/>
      <w:r w:rsidR="00712960" w:rsidRPr="0088440A">
        <w:rPr>
          <w:rFonts w:asciiTheme="minorHAnsi" w:hAnsiTheme="minorHAnsi" w:cstheme="minorHAnsi"/>
          <w:szCs w:val="22"/>
        </w:rPr>
        <w:t>Vzor vyúčtování Poplatků za užití autobusových stání</w:t>
      </w:r>
    </w:p>
    <w:p w14:paraId="171197F4" w14:textId="51DB27EB" w:rsidR="00867D89" w:rsidRPr="007A49BB" w:rsidRDefault="00867D8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Pr>
          <w:rFonts w:asciiTheme="minorHAnsi" w:hAnsiTheme="minorHAnsi" w:cstheme="minorHAnsi"/>
          <w:szCs w:val="22"/>
        </w:rPr>
        <w:t>Kritéri</w:t>
      </w:r>
      <w:r w:rsidR="001E10C2">
        <w:rPr>
          <w:rFonts w:asciiTheme="minorHAnsi" w:hAnsiTheme="minorHAnsi" w:cstheme="minorHAnsi"/>
          <w:szCs w:val="22"/>
        </w:rPr>
        <w:t>a</w:t>
      </w:r>
      <w:r>
        <w:rPr>
          <w:rFonts w:asciiTheme="minorHAnsi" w:hAnsiTheme="minorHAnsi" w:cstheme="minorHAnsi"/>
          <w:szCs w:val="22"/>
        </w:rPr>
        <w:t xml:space="preserve"> kvality</w:t>
      </w:r>
    </w:p>
    <w:bookmarkEnd w:id="107"/>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bookmarkEnd w:id="106"/>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9"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7E85C9FB"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60BBD08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24315970"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FF69CF" w:rsidRPr="00FF69CF">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79ADF5BA"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0C42AB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161B2AB0"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E3B18" w:rsidRPr="00EE3B18">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6E291BA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3F5E3D60"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27E26BEA"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EE3B18" w:rsidRPr="00EE3B18">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3BE829D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5355D81"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713E7466"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29FBE25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167CBE" w:rsidRPr="00167CBE">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5FB119F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Dopravce výslovně upozorňuje na to, že je možné, že v důsledku změny potřeb v dopravní obslužnosti v Kraji Vysočina nebo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167CBE" w:rsidRPr="00167CBE">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6703FA2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a dále do dvou (2) pracovních dnů od získání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požádat příslušný orgán o povolení k provozování linky mezinárodní autobusové dopravy</w:t>
            </w:r>
            <w:r w:rsidR="00167CBE" w:rsidRPr="00167CBE" w:rsidDel="0011144D">
              <w:rPr>
                <w:rFonts w:asciiTheme="minorHAnsi" w:hAnsiTheme="minorHAnsi" w:cstheme="minorHAnsi"/>
                <w:sz w:val="20"/>
                <w:szCs w:val="20"/>
              </w:rPr>
              <w:t xml:space="preserve"> </w:t>
            </w:r>
            <w:r w:rsidR="00167CBE" w:rsidRPr="00167CBE">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67C235D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09C1407A"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2214850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0229470F"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na výzvu Objednatele předloží vyžádané doklady prokazující splnění povinností vyplývajících z Kritérií kvality. V případě, že předložené doklady nebudou jasně prokazovat splnění povinností vyplývajících z Kritérií kvality, platí,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4E15CAFC"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11450E9E" w:rsidR="009C1491" w:rsidRPr="00D349AF"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povinen od Zahájení provozu a dále po dobu účinnosti této Smlouvy zajistit, aby v každém okamžiku splňoval požadavky na odbavovací zařízení stanovené v dokumentu Požadavky na odbavovací zařízení dopravců. V případě nesplnění povinnosti dle </w:t>
            </w:r>
            <w:r w:rsidR="00167CBE" w:rsidRPr="00167CBE">
              <w:rPr>
                <w:rFonts w:asciiTheme="minorHAnsi" w:hAnsiTheme="minorHAnsi" w:cstheme="minorHAnsi"/>
                <w:sz w:val="20"/>
                <w:szCs w:val="20"/>
              </w:rPr>
              <w:lastRenderedPageBreak/>
              <w:t>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lastRenderedPageBreak/>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087A30A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BF506E" w14:textId="5CF66CBC"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_Ref132724511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10.8</w:t>
            </w:r>
            <w:r>
              <w:rPr>
                <w:rFonts w:asciiTheme="minorHAnsi" w:hAnsiTheme="minorHAnsi" w:cstheme="minorHAnsi"/>
                <w:sz w:val="20"/>
                <w:szCs w:val="20"/>
                <w:lang w:val="en-US"/>
              </w:rPr>
              <w:fldChar w:fldCharType="end"/>
            </w:r>
          </w:p>
        </w:tc>
        <w:tc>
          <w:tcPr>
            <w:tcW w:w="5760" w:type="dxa"/>
            <w:vAlign w:val="center"/>
          </w:tcPr>
          <w:p w14:paraId="007D4EA7" w14:textId="41652573"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_Ref132724511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Zákonem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Technickými a provozními standardy VDV.</w:t>
            </w:r>
            <w:r>
              <w:rPr>
                <w:rFonts w:asciiTheme="minorHAnsi" w:hAnsiTheme="minorHAnsi" w:cstheme="minorHAnsi"/>
                <w:sz w:val="20"/>
                <w:szCs w:val="20"/>
              </w:rPr>
              <w:fldChar w:fldCharType="end"/>
            </w:r>
          </w:p>
        </w:tc>
        <w:tc>
          <w:tcPr>
            <w:tcW w:w="2977" w:type="dxa"/>
            <w:vAlign w:val="center"/>
          </w:tcPr>
          <w:p w14:paraId="623F031B" w14:textId="41DB83E4"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w:t>
            </w:r>
            <w:r>
              <w:rPr>
                <w:rFonts w:asciiTheme="minorHAnsi" w:hAnsiTheme="minorHAnsi" w:cstheme="minorHAnsi"/>
                <w:sz w:val="20"/>
                <w:szCs w:val="20"/>
              </w:rPr>
              <w:t xml:space="preserve"> předložit harmonogram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26671A9D" w14:textId="7D14D4AC"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5C74D0C6" w14:textId="232FB7D8"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4B7D20C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274E55" w14:textId="0D60DC43"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_Ref109853351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10.9</w:t>
            </w:r>
            <w:r>
              <w:rPr>
                <w:rFonts w:asciiTheme="minorHAnsi" w:hAnsiTheme="minorHAnsi" w:cstheme="minorHAnsi"/>
                <w:sz w:val="20"/>
                <w:szCs w:val="20"/>
                <w:lang w:val="en-US"/>
              </w:rPr>
              <w:fldChar w:fldCharType="end"/>
            </w:r>
          </w:p>
        </w:tc>
        <w:tc>
          <w:tcPr>
            <w:tcW w:w="5760" w:type="dxa"/>
            <w:vAlign w:val="center"/>
          </w:tcPr>
          <w:p w14:paraId="46F50DFC" w14:textId="6D589730"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_Ref109853351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je oprávněn pro </w:t>
            </w:r>
            <w:proofErr w:type="spellStart"/>
            <w:r w:rsidR="00167CBE" w:rsidRPr="00167CBE">
              <w:rPr>
                <w:rFonts w:asciiTheme="minorHAnsi" w:hAnsiTheme="minorHAnsi" w:cstheme="minorHAnsi"/>
                <w:sz w:val="20"/>
                <w:szCs w:val="20"/>
              </w:rPr>
              <w:t>předrealizační</w:t>
            </w:r>
            <w:proofErr w:type="spellEnd"/>
            <w:r w:rsidR="00167CBE" w:rsidRPr="00167CBE">
              <w:rPr>
                <w:rFonts w:asciiTheme="minorHAnsi" w:hAnsiTheme="minorHAnsi" w:cstheme="minorHAnsi"/>
                <w:sz w:val="20"/>
                <w:szCs w:val="20"/>
              </w:rPr>
              <w:t xml:space="preserve"> období stanovit kontrolní dny v rozsahu minimálně jeden kontrolní den měsíčně, aby mohl průběžně kontrolovat připravenost Dopravce na Zahájení provozu. Kontrolní dny stanoví Objednatel v návaznosti na Dopravcem předložený harmonogram.</w:t>
            </w:r>
            <w:r>
              <w:rPr>
                <w:rFonts w:asciiTheme="minorHAnsi" w:hAnsiTheme="minorHAnsi" w:cstheme="minorHAnsi"/>
                <w:sz w:val="20"/>
                <w:szCs w:val="20"/>
              </w:rPr>
              <w:fldChar w:fldCharType="end"/>
            </w:r>
          </w:p>
        </w:tc>
        <w:tc>
          <w:tcPr>
            <w:tcW w:w="2977" w:type="dxa"/>
            <w:vAlign w:val="center"/>
          </w:tcPr>
          <w:p w14:paraId="42266718" w14:textId="4EDB5DEF"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 xml:space="preserve">Dopravce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564DE8CC" w14:textId="3A42D257"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05E8B53A" w14:textId="308C2248"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5F9EE481"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6E1AFF0" w14:textId="5A243442"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_Ref132724527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10.10</w:t>
            </w:r>
            <w:r>
              <w:rPr>
                <w:rFonts w:asciiTheme="minorHAnsi" w:hAnsiTheme="minorHAnsi" w:cstheme="minorHAnsi"/>
                <w:sz w:val="20"/>
                <w:szCs w:val="20"/>
                <w:lang w:val="en-US"/>
              </w:rPr>
              <w:fldChar w:fldCharType="end"/>
            </w:r>
          </w:p>
        </w:tc>
        <w:tc>
          <w:tcPr>
            <w:tcW w:w="5760" w:type="dxa"/>
            <w:vAlign w:val="center"/>
          </w:tcPr>
          <w:p w14:paraId="6B2740F5" w14:textId="156ECA12"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_Ref132724527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10.9 této Smlouvy. Objednatel bude při kontrole postupovat tak, aby nepřiměřeně nezatěžoval běžný provoz Dopravce.</w:t>
            </w:r>
            <w:r>
              <w:rPr>
                <w:rFonts w:asciiTheme="minorHAnsi" w:hAnsiTheme="minorHAnsi" w:cstheme="minorHAnsi"/>
                <w:sz w:val="20"/>
                <w:szCs w:val="20"/>
              </w:rPr>
              <w:fldChar w:fldCharType="end"/>
            </w:r>
          </w:p>
        </w:tc>
        <w:tc>
          <w:tcPr>
            <w:tcW w:w="2977" w:type="dxa"/>
            <w:vAlign w:val="center"/>
          </w:tcPr>
          <w:p w14:paraId="5BF3EEBD" w14:textId="0C4FD195"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w:t>
            </w:r>
            <w:r>
              <w:rPr>
                <w:rFonts w:asciiTheme="minorHAnsi" w:hAnsiTheme="minorHAnsi" w:cstheme="minorHAnsi"/>
                <w:sz w:val="20"/>
                <w:szCs w:val="20"/>
              </w:rPr>
              <w:t xml:space="preserve"> neinformuje Objednatele v souladu s tímto ustanovením nebo</w:t>
            </w:r>
            <w:r w:rsidRPr="00AA1402">
              <w:rPr>
                <w:rFonts w:asciiTheme="minorHAnsi" w:hAnsiTheme="minorHAnsi" w:cstheme="minorHAnsi"/>
                <w:sz w:val="20"/>
                <w:szCs w:val="20"/>
              </w:rPr>
              <w:t xml:space="preserv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381AACB1" w14:textId="655F5860"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25FC895" w14:textId="15CE4713"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3CDB90AD"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6F24607C"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442E545B"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oprávněn poskytovat služby dle této Smlouvy též prostřednictvím poddodavatelů, nejvýše však v rozsahu 49 % km dle Jízdních řádů za Dopravní rok. Za plnění povinností prostřednictvím </w:t>
            </w:r>
            <w:r w:rsidR="00167CBE" w:rsidRPr="00167CBE">
              <w:rPr>
                <w:rFonts w:asciiTheme="minorHAnsi" w:hAnsiTheme="minorHAnsi" w:cstheme="minorHAnsi"/>
                <w:sz w:val="20"/>
                <w:szCs w:val="20"/>
              </w:rPr>
              <w:lastRenderedPageBreak/>
              <w:t>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 xml:space="preserve">Dopravce poskytoval služby dle této Smlouvy prostřednictvím poddodavatelů v rozsahu vyšším </w:t>
            </w:r>
            <w:r w:rsidRPr="002E49D1">
              <w:rPr>
                <w:rFonts w:asciiTheme="minorHAnsi" w:hAnsiTheme="minorHAnsi" w:cstheme="minorHAnsi"/>
                <w:sz w:val="20"/>
                <w:szCs w:val="20"/>
              </w:rPr>
              <w:lastRenderedPageBreak/>
              <w:t>než 49 % km dle Jízdních řádů za Dopravní rok.</w:t>
            </w:r>
          </w:p>
        </w:tc>
        <w:tc>
          <w:tcPr>
            <w:tcW w:w="1417" w:type="dxa"/>
            <w:vAlign w:val="center"/>
          </w:tcPr>
          <w:p w14:paraId="4B5BD8D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100.000 Kč</w:t>
            </w:r>
          </w:p>
        </w:tc>
        <w:tc>
          <w:tcPr>
            <w:tcW w:w="2552" w:type="dxa"/>
            <w:vAlign w:val="center"/>
          </w:tcPr>
          <w:p w14:paraId="1D9A207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4C3B1679"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25A0975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388B2C2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246017C8"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Kdykoli během Období platnosti bude Bankovní záruka vždy činit nejméně částku ve výši uvedené v Příloze č. 2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0,05 % z částky odpovídající částce, o niž je Dopravce povinen doplnit Bankovní záruku do Výše zajištění</w:t>
            </w:r>
          </w:p>
        </w:tc>
        <w:tc>
          <w:tcPr>
            <w:tcW w:w="2552" w:type="dxa"/>
            <w:vAlign w:val="center"/>
          </w:tcPr>
          <w:p w14:paraId="7201006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i započatý pracovní den prodlení</w:t>
            </w:r>
          </w:p>
        </w:tc>
      </w:tr>
      <w:bookmarkEnd w:id="109"/>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F1C33" w14:textId="77777777" w:rsidR="00873F99" w:rsidRDefault="00873F99" w:rsidP="00161B4F">
      <w:r>
        <w:separator/>
      </w:r>
    </w:p>
  </w:endnote>
  <w:endnote w:type="continuationSeparator" w:id="0">
    <w:p w14:paraId="7E774653" w14:textId="77777777" w:rsidR="00873F99" w:rsidRDefault="00873F99" w:rsidP="00161B4F">
      <w:r>
        <w:continuationSeparator/>
      </w:r>
    </w:p>
  </w:endnote>
  <w:endnote w:type="continuationNotice" w:id="1">
    <w:p w14:paraId="4ECD74E9" w14:textId="77777777" w:rsidR="00873F99" w:rsidRDefault="00873F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D2F95AB" w:rsidR="00770D90" w:rsidRPr="00140581" w:rsidRDefault="00770D9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24</w:t>
    </w:r>
    <w:r w:rsidRPr="007A4925">
      <w:rPr>
        <w:rFonts w:ascii="Calibri" w:hAnsi="Calibri"/>
        <w:b/>
        <w:sz w:val="22"/>
        <w:szCs w:val="22"/>
      </w:rPr>
      <w:t>0</w:t>
    </w:r>
    <w:r>
      <w:rPr>
        <w:rFonts w:ascii="Calibri" w:hAnsi="Calibri"/>
        <w:b/>
        <w:sz w:val="22"/>
        <w:szCs w:val="22"/>
      </w:rPr>
      <w:t>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26</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770D90" w:rsidRDefault="00770D9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770D90" w:rsidRDefault="00770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2714F6D9" w:rsidR="00770D90" w:rsidRPr="00140581" w:rsidRDefault="00770D9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34</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31045" w14:textId="77777777" w:rsidR="00873F99" w:rsidRDefault="00873F99" w:rsidP="00161B4F">
      <w:r>
        <w:separator/>
      </w:r>
    </w:p>
  </w:footnote>
  <w:footnote w:type="continuationSeparator" w:id="0">
    <w:p w14:paraId="3C24143C" w14:textId="77777777" w:rsidR="00873F99" w:rsidRDefault="00873F99" w:rsidP="00161B4F">
      <w:r>
        <w:continuationSeparator/>
      </w:r>
    </w:p>
  </w:footnote>
  <w:footnote w:type="continuationNotice" w:id="1">
    <w:p w14:paraId="7538E35A" w14:textId="77777777" w:rsidR="00873F99" w:rsidRDefault="00873F99"/>
  </w:footnote>
  <w:footnote w:id="2">
    <w:p w14:paraId="66923F1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„4 ) Bazické indexy - Míra inflace vyjádřená přírůstkem indexu spotřebitelských cen k základnímu období (průměr roku 2015=100) vyjadřuje změnu cenové hladiny sledovaného měsíce příslušného roku proti průměru roku 2015 - viz následující tabulka.</w:t>
      </w:r>
    </w:p>
    <w:p w14:paraId="138A2D72" w14:textId="77777777" w:rsidR="00770D90" w:rsidRPr="009C185D" w:rsidRDefault="00770D90" w:rsidP="00781787">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průměrného bazického indexu spotřebitelských cen použijí hodnoty za 10/2022, 11/2022, 12/2022, 1/2023, 2/2023, 3/2023, 4/2023, 5/2023, 6/2023, 7/2023, 8/2023 a 9/2023.</w:t>
      </w:r>
    </w:p>
  </w:footnote>
  <w:footnote w:id="3">
    <w:p w14:paraId="257663C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Pr="009C185D">
          <w:rPr>
            <w:rStyle w:val="Hypertextovodkaz"/>
            <w:rFonts w:asciiTheme="minorHAnsi" w:hAnsiTheme="minorHAnsi" w:cstheme="minorHAnsi"/>
            <w:sz w:val="18"/>
            <w:szCs w:val="18"/>
          </w:rPr>
          <w:t>https://www.czso.cz/csu/czso/indexy-spotrebitelskych-cen-zivotnich-nakladu-zakladni-cleneni-prosinec-2022</w:t>
        </w:r>
      </w:hyperlink>
      <w:r w:rsidRPr="009C185D">
        <w:rPr>
          <w:rFonts w:asciiTheme="minorHAnsi" w:hAnsiTheme="minorHAnsi" w:cstheme="minorHAnsi"/>
          <w:szCs w:val="18"/>
        </w:rPr>
        <w:t>, „Tab. 8 Průměrné ceny pohonných hmot za jednotlivé měsíce roku 2021 a 2022“,</w:t>
      </w:r>
    </w:p>
  </w:footnote>
  <w:footnote w:id="4">
    <w:p w14:paraId="58F63FEE"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vertAlign w:val="superscript"/>
        </w:rPr>
        <w:footnoteRef/>
      </w:r>
      <w:r w:rsidRPr="009C185D">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79FF6832"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3. čtvrtletí 2021 (absolutně, meziroční změny) (</w:t>
      </w:r>
      <w:hyperlink r:id="rId3" w:history="1">
        <w:r w:rsidRPr="009C185D">
          <w:rPr>
            <w:rStyle w:val="Hypertextovodkaz"/>
            <w:rFonts w:asciiTheme="minorHAnsi" w:hAnsiTheme="minorHAnsi" w:cstheme="minorHAnsi"/>
            <w:sz w:val="18"/>
            <w:szCs w:val="18"/>
          </w:rPr>
          <w:t>https://www.czso.cz/csu/czso/cri/prumerne-mzdy-3-ctvrtleti-2021</w:t>
        </w:r>
      </w:hyperlink>
      <w:r w:rsidRPr="009C185D">
        <w:rPr>
          <w:rFonts w:asciiTheme="minorHAnsi" w:hAnsiTheme="minorHAnsi" w:cstheme="minorHAnsi"/>
          <w:szCs w:val="18"/>
        </w:rPr>
        <w:t>)</w:t>
      </w:r>
    </w:p>
    <w:p w14:paraId="564D4517"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4. čtvrtletí 2021 (absolutně, meziroční změny) (</w:t>
      </w:r>
      <w:hyperlink r:id="rId4" w:history="1">
        <w:r w:rsidRPr="009C185D">
          <w:rPr>
            <w:rStyle w:val="Hypertextovodkaz"/>
            <w:rFonts w:asciiTheme="minorHAnsi" w:hAnsiTheme="minorHAnsi" w:cstheme="minorHAnsi"/>
            <w:sz w:val="18"/>
            <w:szCs w:val="18"/>
          </w:rPr>
          <w:t>https://www.czso.cz/csu/czso/cri/prumerne-mzdy-4-ctvrtleti-2021</w:t>
        </w:r>
      </w:hyperlink>
      <w:r w:rsidRPr="009C185D">
        <w:rPr>
          <w:rFonts w:asciiTheme="minorHAnsi" w:hAnsiTheme="minorHAnsi" w:cstheme="minorHAnsi"/>
          <w:szCs w:val="18"/>
        </w:rPr>
        <w:t>)</w:t>
      </w:r>
    </w:p>
    <w:p w14:paraId="6D60782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 1. čtvrtletí 2022 (absolutně, meziroční změny) (</w:t>
      </w:r>
      <w:hyperlink r:id="rId5" w:history="1">
        <w:r w:rsidRPr="009C185D">
          <w:rPr>
            <w:rStyle w:val="Hypertextovodkaz"/>
            <w:rFonts w:asciiTheme="minorHAnsi" w:hAnsiTheme="minorHAnsi" w:cstheme="minorHAnsi"/>
            <w:sz w:val="18"/>
            <w:szCs w:val="18"/>
          </w:rPr>
          <w:t>https://www.czso.cz/csu/czso/cri/prumerne-mzdy-1-ctvrtleti-2022</w:t>
        </w:r>
      </w:hyperlink>
      <w:r w:rsidRPr="009C185D">
        <w:rPr>
          <w:rFonts w:asciiTheme="minorHAnsi" w:hAnsiTheme="minorHAnsi" w:cstheme="minorHAnsi"/>
          <w:szCs w:val="18"/>
        </w:rPr>
        <w:t>)</w:t>
      </w:r>
    </w:p>
    <w:p w14:paraId="28EEEA48"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2. čtvrtletí 2022 (absolutně, meziroční změny) (</w:t>
      </w:r>
      <w:hyperlink r:id="rId6" w:history="1">
        <w:r w:rsidRPr="009C185D">
          <w:rPr>
            <w:rStyle w:val="Hypertextovodkaz"/>
            <w:rFonts w:asciiTheme="minorHAnsi" w:hAnsiTheme="minorHAnsi" w:cstheme="minorHAnsi"/>
            <w:sz w:val="18"/>
            <w:szCs w:val="18"/>
          </w:rPr>
          <w:t>https://www.czso.cz/csu/czso/cri/prumerne-mzdy-2-ctvrtleti-2022</w:t>
        </w:r>
      </w:hyperlink>
      <w:r w:rsidRPr="009C185D">
        <w:rPr>
          <w:rFonts w:asciiTheme="minorHAnsi" w:hAnsiTheme="minorHAnsi" w:cstheme="minorHAnsi"/>
          <w:szCs w:val="18"/>
        </w:rPr>
        <w:t xml:space="preserve">) </w:t>
      </w:r>
    </w:p>
    <w:p w14:paraId="709E8BE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 měsíční hrubé nominální mzdy v odvětví Doprava a skladování použijí údaje za 3. čtvrtletí 2022, 4. čtvrtletí 2022, 1. čtvrtletí 2023 a 2. čtvrtletí 2023.</w:t>
      </w:r>
    </w:p>
  </w:footnote>
  <w:footnote w:id="5">
    <w:p w14:paraId="25BC6BE5" w14:textId="77777777" w:rsidR="0082272A" w:rsidRPr="00A318C1" w:rsidRDefault="0082272A" w:rsidP="0082272A">
      <w:pPr>
        <w:pStyle w:val="Textpoznpodarou"/>
        <w:rPr>
          <w:ins w:id="20" w:author="Vít Baťa" w:date="2023-06-01T20:13:00Z"/>
          <w:rFonts w:asciiTheme="minorHAnsi" w:hAnsiTheme="minorHAnsi" w:cstheme="minorHAnsi"/>
          <w:szCs w:val="18"/>
        </w:rPr>
      </w:pPr>
      <w:ins w:id="21" w:author="Vít Baťa" w:date="2023-06-01T20:13:00Z">
        <w:r>
          <w:rPr>
            <w:rStyle w:val="Znakapoznpodarou"/>
          </w:rPr>
          <w:footnoteRef/>
        </w:r>
        <w:r>
          <w:t xml:space="preserve"> </w:t>
        </w:r>
        <w:r w:rsidRPr="009C185D">
          <w:rPr>
            <w:rFonts w:asciiTheme="minorHAnsi" w:hAnsiTheme="minorHAnsi" w:cstheme="minorHAnsi"/>
            <w:szCs w:val="18"/>
          </w:rPr>
          <w:t>K indexaci s účinností od 1.1.2024 se tak pro výpočet</w:t>
        </w:r>
        <w:r>
          <w:rPr>
            <w:rFonts w:asciiTheme="minorHAnsi" w:hAnsiTheme="minorHAnsi" w:cstheme="minorHAnsi"/>
            <w:szCs w:val="18"/>
          </w:rPr>
          <w:t xml:space="preserve"> použije </w:t>
        </w:r>
        <w:r w:rsidRPr="00EA2DE4">
          <w:rPr>
            <w:rFonts w:asciiTheme="minorHAnsi" w:hAnsiTheme="minorHAnsi" w:cstheme="minorHAnsi"/>
            <w:szCs w:val="18"/>
          </w:rPr>
          <w:t>referenční výše měsíční zaručené mzdy v ČR pro 5. skupinu dle uvedeného nařízení vlády</w:t>
        </w:r>
        <w:r>
          <w:rPr>
            <w:rFonts w:asciiTheme="minorHAnsi" w:hAnsiTheme="minorHAnsi" w:cstheme="minorHAnsi"/>
            <w:szCs w:val="18"/>
          </w:rPr>
          <w:t xml:space="preserve"> platná a účinná k 1.1.2024.</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770D90" w:rsidRDefault="00770D9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770D90" w:rsidRDefault="00770D9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749109426">
    <w:abstractNumId w:val="4"/>
  </w:num>
  <w:num w:numId="2" w16cid:durableId="80181013">
    <w:abstractNumId w:val="12"/>
  </w:num>
  <w:num w:numId="3" w16cid:durableId="349841383">
    <w:abstractNumId w:val="7"/>
  </w:num>
  <w:num w:numId="4" w16cid:durableId="353308282">
    <w:abstractNumId w:val="1"/>
  </w:num>
  <w:num w:numId="5" w16cid:durableId="498618067">
    <w:abstractNumId w:val="2"/>
  </w:num>
  <w:num w:numId="6" w16cid:durableId="390620596">
    <w:abstractNumId w:val="6"/>
  </w:num>
  <w:num w:numId="7" w16cid:durableId="1591811609">
    <w:abstractNumId w:val="10"/>
  </w:num>
  <w:num w:numId="8" w16cid:durableId="1476332596">
    <w:abstractNumId w:val="11"/>
  </w:num>
  <w:num w:numId="9" w16cid:durableId="1647008399">
    <w:abstractNumId w:val="0"/>
  </w:num>
  <w:num w:numId="10" w16cid:durableId="578440918">
    <w:abstractNumId w:val="8"/>
  </w:num>
  <w:num w:numId="11" w16cid:durableId="1925987624">
    <w:abstractNumId w:val="5"/>
  </w:num>
  <w:num w:numId="12" w16cid:durableId="913202086">
    <w:abstractNumId w:val="3"/>
  </w:num>
  <w:num w:numId="13" w16cid:durableId="463819242">
    <w:abstractNumId w:val="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ít Baťa">
    <w15:presenceInfo w15:providerId="AD" w15:userId="S::bata@akfiala.cz::5b26cf92-855e-4c0a-81bf-aff32829f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1452"/>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1B30"/>
    <w:rsid w:val="00063C6E"/>
    <w:rsid w:val="000647C8"/>
    <w:rsid w:val="0006686F"/>
    <w:rsid w:val="000702C2"/>
    <w:rsid w:val="0007209C"/>
    <w:rsid w:val="00075B88"/>
    <w:rsid w:val="0008089A"/>
    <w:rsid w:val="00080A1B"/>
    <w:rsid w:val="00081563"/>
    <w:rsid w:val="00082E67"/>
    <w:rsid w:val="00083EC7"/>
    <w:rsid w:val="00083F98"/>
    <w:rsid w:val="00084D2A"/>
    <w:rsid w:val="00084D2F"/>
    <w:rsid w:val="000859D8"/>
    <w:rsid w:val="00087580"/>
    <w:rsid w:val="00093BB8"/>
    <w:rsid w:val="00094296"/>
    <w:rsid w:val="000942BB"/>
    <w:rsid w:val="000943C0"/>
    <w:rsid w:val="0009466D"/>
    <w:rsid w:val="00096CF9"/>
    <w:rsid w:val="0009722E"/>
    <w:rsid w:val="000977D6"/>
    <w:rsid w:val="000A30A7"/>
    <w:rsid w:val="000A31D2"/>
    <w:rsid w:val="000A5466"/>
    <w:rsid w:val="000A6BCA"/>
    <w:rsid w:val="000A7CAF"/>
    <w:rsid w:val="000A7E63"/>
    <w:rsid w:val="000B330E"/>
    <w:rsid w:val="000B546D"/>
    <w:rsid w:val="000B58B6"/>
    <w:rsid w:val="000B6534"/>
    <w:rsid w:val="000C1D2C"/>
    <w:rsid w:val="000C4CE9"/>
    <w:rsid w:val="000C5C9F"/>
    <w:rsid w:val="000C63B4"/>
    <w:rsid w:val="000C7BAB"/>
    <w:rsid w:val="000D4C3C"/>
    <w:rsid w:val="000E116E"/>
    <w:rsid w:val="000E2BD4"/>
    <w:rsid w:val="000E36F1"/>
    <w:rsid w:val="000E69AA"/>
    <w:rsid w:val="000E72B3"/>
    <w:rsid w:val="000E7511"/>
    <w:rsid w:val="000F0999"/>
    <w:rsid w:val="000F10BA"/>
    <w:rsid w:val="000F181E"/>
    <w:rsid w:val="0010092B"/>
    <w:rsid w:val="00102BEC"/>
    <w:rsid w:val="00106E84"/>
    <w:rsid w:val="001103C0"/>
    <w:rsid w:val="0011266A"/>
    <w:rsid w:val="0011336F"/>
    <w:rsid w:val="00115C17"/>
    <w:rsid w:val="0011613D"/>
    <w:rsid w:val="00116500"/>
    <w:rsid w:val="00117539"/>
    <w:rsid w:val="001243BF"/>
    <w:rsid w:val="00124E8D"/>
    <w:rsid w:val="00125883"/>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67CBE"/>
    <w:rsid w:val="00170F65"/>
    <w:rsid w:val="00190098"/>
    <w:rsid w:val="001903D1"/>
    <w:rsid w:val="00190475"/>
    <w:rsid w:val="00192651"/>
    <w:rsid w:val="00192E1F"/>
    <w:rsid w:val="00193711"/>
    <w:rsid w:val="0019415F"/>
    <w:rsid w:val="00196EAA"/>
    <w:rsid w:val="001A17C0"/>
    <w:rsid w:val="001A43E6"/>
    <w:rsid w:val="001B1393"/>
    <w:rsid w:val="001B1C31"/>
    <w:rsid w:val="001B25C2"/>
    <w:rsid w:val="001B44E0"/>
    <w:rsid w:val="001C392F"/>
    <w:rsid w:val="001C4E78"/>
    <w:rsid w:val="001C6D06"/>
    <w:rsid w:val="001D03BA"/>
    <w:rsid w:val="001D20D4"/>
    <w:rsid w:val="001D4B85"/>
    <w:rsid w:val="001D5462"/>
    <w:rsid w:val="001D65FF"/>
    <w:rsid w:val="001E10C2"/>
    <w:rsid w:val="001E34AF"/>
    <w:rsid w:val="001E37E0"/>
    <w:rsid w:val="001E3EEC"/>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0552"/>
    <w:rsid w:val="0026347C"/>
    <w:rsid w:val="00270BB2"/>
    <w:rsid w:val="002716C6"/>
    <w:rsid w:val="00274A49"/>
    <w:rsid w:val="00274F4D"/>
    <w:rsid w:val="002769E0"/>
    <w:rsid w:val="0027763A"/>
    <w:rsid w:val="002858D5"/>
    <w:rsid w:val="00287910"/>
    <w:rsid w:val="00290FD2"/>
    <w:rsid w:val="00294565"/>
    <w:rsid w:val="002950CF"/>
    <w:rsid w:val="002960CB"/>
    <w:rsid w:val="002969F5"/>
    <w:rsid w:val="002A0F1A"/>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04EE"/>
    <w:rsid w:val="00364677"/>
    <w:rsid w:val="00367274"/>
    <w:rsid w:val="0036743B"/>
    <w:rsid w:val="00367C40"/>
    <w:rsid w:val="00367E47"/>
    <w:rsid w:val="003709ED"/>
    <w:rsid w:val="003745B5"/>
    <w:rsid w:val="00375D0A"/>
    <w:rsid w:val="003805B9"/>
    <w:rsid w:val="003805BD"/>
    <w:rsid w:val="00381577"/>
    <w:rsid w:val="00381A5A"/>
    <w:rsid w:val="003878CB"/>
    <w:rsid w:val="00390416"/>
    <w:rsid w:val="003928A5"/>
    <w:rsid w:val="00394A1F"/>
    <w:rsid w:val="003A0150"/>
    <w:rsid w:val="003A0899"/>
    <w:rsid w:val="003A3B31"/>
    <w:rsid w:val="003B2B23"/>
    <w:rsid w:val="003B4E0A"/>
    <w:rsid w:val="003B7D44"/>
    <w:rsid w:val="003C2387"/>
    <w:rsid w:val="003C24EB"/>
    <w:rsid w:val="003C5997"/>
    <w:rsid w:val="003C7737"/>
    <w:rsid w:val="003D399B"/>
    <w:rsid w:val="003D4407"/>
    <w:rsid w:val="003D49B4"/>
    <w:rsid w:val="003D59DC"/>
    <w:rsid w:val="003D7FDF"/>
    <w:rsid w:val="003E0200"/>
    <w:rsid w:val="003E235A"/>
    <w:rsid w:val="003E520F"/>
    <w:rsid w:val="003E5304"/>
    <w:rsid w:val="003E59B4"/>
    <w:rsid w:val="003E6A4A"/>
    <w:rsid w:val="003F15D2"/>
    <w:rsid w:val="003F1AFE"/>
    <w:rsid w:val="003F3902"/>
    <w:rsid w:val="003F3EEB"/>
    <w:rsid w:val="003F4E2A"/>
    <w:rsid w:val="00404E8E"/>
    <w:rsid w:val="004102EF"/>
    <w:rsid w:val="0041149F"/>
    <w:rsid w:val="0041655E"/>
    <w:rsid w:val="00416CE6"/>
    <w:rsid w:val="00420ED1"/>
    <w:rsid w:val="00422AAF"/>
    <w:rsid w:val="004272FA"/>
    <w:rsid w:val="004311E5"/>
    <w:rsid w:val="0043271B"/>
    <w:rsid w:val="004336EF"/>
    <w:rsid w:val="00433CCB"/>
    <w:rsid w:val="00435E2C"/>
    <w:rsid w:val="004364BF"/>
    <w:rsid w:val="0044373E"/>
    <w:rsid w:val="00444A40"/>
    <w:rsid w:val="00446AC0"/>
    <w:rsid w:val="00446BA9"/>
    <w:rsid w:val="00446EB0"/>
    <w:rsid w:val="0045115B"/>
    <w:rsid w:val="00454645"/>
    <w:rsid w:val="00454CC3"/>
    <w:rsid w:val="00456A9F"/>
    <w:rsid w:val="0046223F"/>
    <w:rsid w:val="00474803"/>
    <w:rsid w:val="00474ED7"/>
    <w:rsid w:val="0047577E"/>
    <w:rsid w:val="004803DF"/>
    <w:rsid w:val="0048404B"/>
    <w:rsid w:val="00485031"/>
    <w:rsid w:val="004913C0"/>
    <w:rsid w:val="0049140D"/>
    <w:rsid w:val="004918BA"/>
    <w:rsid w:val="004932DF"/>
    <w:rsid w:val="00496F20"/>
    <w:rsid w:val="004A006B"/>
    <w:rsid w:val="004A0D4C"/>
    <w:rsid w:val="004A171C"/>
    <w:rsid w:val="004A2713"/>
    <w:rsid w:val="004A316B"/>
    <w:rsid w:val="004B4CAF"/>
    <w:rsid w:val="004C0CA6"/>
    <w:rsid w:val="004C1C12"/>
    <w:rsid w:val="004C2511"/>
    <w:rsid w:val="004C3FFF"/>
    <w:rsid w:val="004C68F3"/>
    <w:rsid w:val="004C6C61"/>
    <w:rsid w:val="004D2DA2"/>
    <w:rsid w:val="004E2428"/>
    <w:rsid w:val="004E2A88"/>
    <w:rsid w:val="004E42BE"/>
    <w:rsid w:val="004E5558"/>
    <w:rsid w:val="004E7C56"/>
    <w:rsid w:val="004F0A04"/>
    <w:rsid w:val="004F0BBD"/>
    <w:rsid w:val="004F2142"/>
    <w:rsid w:val="004F3EA3"/>
    <w:rsid w:val="0050253A"/>
    <w:rsid w:val="0050446F"/>
    <w:rsid w:val="005071B4"/>
    <w:rsid w:val="0051101E"/>
    <w:rsid w:val="00513574"/>
    <w:rsid w:val="00517AC9"/>
    <w:rsid w:val="00520257"/>
    <w:rsid w:val="00520AC5"/>
    <w:rsid w:val="0052158E"/>
    <w:rsid w:val="00521729"/>
    <w:rsid w:val="00525C0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0DFB"/>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619"/>
    <w:rsid w:val="00610FD2"/>
    <w:rsid w:val="006128D1"/>
    <w:rsid w:val="006162EC"/>
    <w:rsid w:val="00620404"/>
    <w:rsid w:val="00621361"/>
    <w:rsid w:val="00625677"/>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564F"/>
    <w:rsid w:val="006E5A53"/>
    <w:rsid w:val="006E7C9F"/>
    <w:rsid w:val="006F1D1E"/>
    <w:rsid w:val="006F319A"/>
    <w:rsid w:val="006F3A1C"/>
    <w:rsid w:val="006F4B27"/>
    <w:rsid w:val="006F590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466"/>
    <w:rsid w:val="007445AF"/>
    <w:rsid w:val="00744D99"/>
    <w:rsid w:val="0074700A"/>
    <w:rsid w:val="0075058F"/>
    <w:rsid w:val="0075292C"/>
    <w:rsid w:val="00754783"/>
    <w:rsid w:val="00755C03"/>
    <w:rsid w:val="0076269E"/>
    <w:rsid w:val="00763615"/>
    <w:rsid w:val="00763639"/>
    <w:rsid w:val="007644DF"/>
    <w:rsid w:val="00765DBB"/>
    <w:rsid w:val="007664B6"/>
    <w:rsid w:val="00766F43"/>
    <w:rsid w:val="0076724A"/>
    <w:rsid w:val="00770D90"/>
    <w:rsid w:val="00770EFF"/>
    <w:rsid w:val="0077173E"/>
    <w:rsid w:val="007810EF"/>
    <w:rsid w:val="00781787"/>
    <w:rsid w:val="00783263"/>
    <w:rsid w:val="007834C4"/>
    <w:rsid w:val="0078638D"/>
    <w:rsid w:val="00786882"/>
    <w:rsid w:val="00791648"/>
    <w:rsid w:val="0079311E"/>
    <w:rsid w:val="007A17FF"/>
    <w:rsid w:val="007A1E04"/>
    <w:rsid w:val="007A3FED"/>
    <w:rsid w:val="007A4925"/>
    <w:rsid w:val="007A49BB"/>
    <w:rsid w:val="007A4BE3"/>
    <w:rsid w:val="007A6CC5"/>
    <w:rsid w:val="007B743E"/>
    <w:rsid w:val="007C17CF"/>
    <w:rsid w:val="007C2A08"/>
    <w:rsid w:val="007C577E"/>
    <w:rsid w:val="007C61F3"/>
    <w:rsid w:val="007C6991"/>
    <w:rsid w:val="007D0AE6"/>
    <w:rsid w:val="007D5B03"/>
    <w:rsid w:val="007D5BFC"/>
    <w:rsid w:val="007E4A74"/>
    <w:rsid w:val="007E5883"/>
    <w:rsid w:val="007F3D32"/>
    <w:rsid w:val="007F4B5B"/>
    <w:rsid w:val="00802DEE"/>
    <w:rsid w:val="00804382"/>
    <w:rsid w:val="00807866"/>
    <w:rsid w:val="0081491C"/>
    <w:rsid w:val="00814A99"/>
    <w:rsid w:val="00821F5D"/>
    <w:rsid w:val="0082272A"/>
    <w:rsid w:val="008227FA"/>
    <w:rsid w:val="00824D1C"/>
    <w:rsid w:val="00831B31"/>
    <w:rsid w:val="00832727"/>
    <w:rsid w:val="00836139"/>
    <w:rsid w:val="008366BE"/>
    <w:rsid w:val="00837966"/>
    <w:rsid w:val="00837BF4"/>
    <w:rsid w:val="00841951"/>
    <w:rsid w:val="008450E4"/>
    <w:rsid w:val="00845AA9"/>
    <w:rsid w:val="00847269"/>
    <w:rsid w:val="00847904"/>
    <w:rsid w:val="008508D0"/>
    <w:rsid w:val="008519FC"/>
    <w:rsid w:val="00856016"/>
    <w:rsid w:val="00857465"/>
    <w:rsid w:val="00857494"/>
    <w:rsid w:val="00860AF2"/>
    <w:rsid w:val="00860D31"/>
    <w:rsid w:val="00862AA2"/>
    <w:rsid w:val="00864B5A"/>
    <w:rsid w:val="00865F54"/>
    <w:rsid w:val="00867D89"/>
    <w:rsid w:val="00872E63"/>
    <w:rsid w:val="0087302E"/>
    <w:rsid w:val="00873F99"/>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B6FF0"/>
    <w:rsid w:val="008C0ADE"/>
    <w:rsid w:val="008C1318"/>
    <w:rsid w:val="008C6ABE"/>
    <w:rsid w:val="008C6D30"/>
    <w:rsid w:val="008D270F"/>
    <w:rsid w:val="008E10E2"/>
    <w:rsid w:val="008E3AF6"/>
    <w:rsid w:val="008E4DE7"/>
    <w:rsid w:val="008E5487"/>
    <w:rsid w:val="008E5C06"/>
    <w:rsid w:val="008F47D4"/>
    <w:rsid w:val="008F61C4"/>
    <w:rsid w:val="00903D6C"/>
    <w:rsid w:val="00903FDF"/>
    <w:rsid w:val="009048A5"/>
    <w:rsid w:val="00905DAD"/>
    <w:rsid w:val="009063A6"/>
    <w:rsid w:val="00910F5B"/>
    <w:rsid w:val="00915AAF"/>
    <w:rsid w:val="00915BD3"/>
    <w:rsid w:val="009204A9"/>
    <w:rsid w:val="009240B5"/>
    <w:rsid w:val="0092447E"/>
    <w:rsid w:val="00924934"/>
    <w:rsid w:val="00924C99"/>
    <w:rsid w:val="009250DA"/>
    <w:rsid w:val="00925A13"/>
    <w:rsid w:val="009307EE"/>
    <w:rsid w:val="00933567"/>
    <w:rsid w:val="009338E5"/>
    <w:rsid w:val="00933DE3"/>
    <w:rsid w:val="00935B4C"/>
    <w:rsid w:val="00940843"/>
    <w:rsid w:val="00944056"/>
    <w:rsid w:val="00944CD2"/>
    <w:rsid w:val="0095527C"/>
    <w:rsid w:val="009604F2"/>
    <w:rsid w:val="009606FD"/>
    <w:rsid w:val="009632B6"/>
    <w:rsid w:val="0096466A"/>
    <w:rsid w:val="00970188"/>
    <w:rsid w:val="00971D30"/>
    <w:rsid w:val="00976638"/>
    <w:rsid w:val="009766A4"/>
    <w:rsid w:val="009767D6"/>
    <w:rsid w:val="009808BF"/>
    <w:rsid w:val="00982D73"/>
    <w:rsid w:val="00984247"/>
    <w:rsid w:val="009903C6"/>
    <w:rsid w:val="00997038"/>
    <w:rsid w:val="00997635"/>
    <w:rsid w:val="00997C5E"/>
    <w:rsid w:val="009A588E"/>
    <w:rsid w:val="009B6D4E"/>
    <w:rsid w:val="009C1491"/>
    <w:rsid w:val="009C185D"/>
    <w:rsid w:val="009C1EAD"/>
    <w:rsid w:val="009C3EDD"/>
    <w:rsid w:val="009C67D8"/>
    <w:rsid w:val="009C7F23"/>
    <w:rsid w:val="009D45B0"/>
    <w:rsid w:val="009D7213"/>
    <w:rsid w:val="009D785A"/>
    <w:rsid w:val="009D7F4F"/>
    <w:rsid w:val="009E1194"/>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3C74"/>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081D"/>
    <w:rsid w:val="00AB2379"/>
    <w:rsid w:val="00AB2F47"/>
    <w:rsid w:val="00AC15F1"/>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8E0"/>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46990"/>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4D8D"/>
    <w:rsid w:val="00BA50DE"/>
    <w:rsid w:val="00BA6DC6"/>
    <w:rsid w:val="00BB1154"/>
    <w:rsid w:val="00BB19DD"/>
    <w:rsid w:val="00BB1F1F"/>
    <w:rsid w:val="00BB2A45"/>
    <w:rsid w:val="00BB2BAA"/>
    <w:rsid w:val="00BB676A"/>
    <w:rsid w:val="00BC099F"/>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4C5"/>
    <w:rsid w:val="00C5385F"/>
    <w:rsid w:val="00C55301"/>
    <w:rsid w:val="00C55704"/>
    <w:rsid w:val="00C60B17"/>
    <w:rsid w:val="00C64F8B"/>
    <w:rsid w:val="00C66979"/>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0B79"/>
    <w:rsid w:val="00CB11D2"/>
    <w:rsid w:val="00CB42BC"/>
    <w:rsid w:val="00CB59C3"/>
    <w:rsid w:val="00CB6CE4"/>
    <w:rsid w:val="00CC015F"/>
    <w:rsid w:val="00CC56DF"/>
    <w:rsid w:val="00CC5EF8"/>
    <w:rsid w:val="00CC6907"/>
    <w:rsid w:val="00CD061A"/>
    <w:rsid w:val="00CD0D73"/>
    <w:rsid w:val="00CD0EB6"/>
    <w:rsid w:val="00CD2257"/>
    <w:rsid w:val="00CD39FE"/>
    <w:rsid w:val="00CD768F"/>
    <w:rsid w:val="00CD7C15"/>
    <w:rsid w:val="00CE1167"/>
    <w:rsid w:val="00CE6092"/>
    <w:rsid w:val="00CE6E65"/>
    <w:rsid w:val="00CF0DDF"/>
    <w:rsid w:val="00D0107D"/>
    <w:rsid w:val="00D069CC"/>
    <w:rsid w:val="00D106D9"/>
    <w:rsid w:val="00D17C6D"/>
    <w:rsid w:val="00D20EC1"/>
    <w:rsid w:val="00D2442A"/>
    <w:rsid w:val="00D26CFC"/>
    <w:rsid w:val="00D311BD"/>
    <w:rsid w:val="00D31272"/>
    <w:rsid w:val="00D349AF"/>
    <w:rsid w:val="00D37103"/>
    <w:rsid w:val="00D40A9D"/>
    <w:rsid w:val="00D4116B"/>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6A1F"/>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02A6"/>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1CE5"/>
    <w:rsid w:val="00E231DE"/>
    <w:rsid w:val="00E25618"/>
    <w:rsid w:val="00E30B40"/>
    <w:rsid w:val="00E3135C"/>
    <w:rsid w:val="00E330FC"/>
    <w:rsid w:val="00E34FB7"/>
    <w:rsid w:val="00E3517C"/>
    <w:rsid w:val="00E356E6"/>
    <w:rsid w:val="00E41152"/>
    <w:rsid w:val="00E41CAA"/>
    <w:rsid w:val="00E4245A"/>
    <w:rsid w:val="00E42586"/>
    <w:rsid w:val="00E430B0"/>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1FC7"/>
    <w:rsid w:val="00EA3293"/>
    <w:rsid w:val="00EA3D34"/>
    <w:rsid w:val="00EA4F56"/>
    <w:rsid w:val="00EA631D"/>
    <w:rsid w:val="00EA7841"/>
    <w:rsid w:val="00EA7C3F"/>
    <w:rsid w:val="00EB0E34"/>
    <w:rsid w:val="00EB15E4"/>
    <w:rsid w:val="00EB2800"/>
    <w:rsid w:val="00EB41E1"/>
    <w:rsid w:val="00EB786B"/>
    <w:rsid w:val="00EC41FF"/>
    <w:rsid w:val="00EC5553"/>
    <w:rsid w:val="00EC6D64"/>
    <w:rsid w:val="00ED1072"/>
    <w:rsid w:val="00ED1B1B"/>
    <w:rsid w:val="00ED497E"/>
    <w:rsid w:val="00ED68B9"/>
    <w:rsid w:val="00ED6A8C"/>
    <w:rsid w:val="00EE316F"/>
    <w:rsid w:val="00EE3B18"/>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2DF1"/>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0899"/>
    <w:rsid w:val="00F62790"/>
    <w:rsid w:val="00F6343E"/>
    <w:rsid w:val="00F654FB"/>
    <w:rsid w:val="00F66E6D"/>
    <w:rsid w:val="00F67245"/>
    <w:rsid w:val="00F71E7E"/>
    <w:rsid w:val="00F7227C"/>
    <w:rsid w:val="00F739E6"/>
    <w:rsid w:val="00F759E3"/>
    <w:rsid w:val="00F763A1"/>
    <w:rsid w:val="00F77692"/>
    <w:rsid w:val="00F82529"/>
    <w:rsid w:val="00F83539"/>
    <w:rsid w:val="00F83C5C"/>
    <w:rsid w:val="00F90654"/>
    <w:rsid w:val="00F907E7"/>
    <w:rsid w:val="00F90CBC"/>
    <w:rsid w:val="00F932DD"/>
    <w:rsid w:val="00F94DAE"/>
    <w:rsid w:val="00F9604F"/>
    <w:rsid w:val="00F96D5F"/>
    <w:rsid w:val="00FA208E"/>
    <w:rsid w:val="00FA3023"/>
    <w:rsid w:val="00FA7D5E"/>
    <w:rsid w:val="00FB663E"/>
    <w:rsid w:val="00FC19A8"/>
    <w:rsid w:val="00FC589D"/>
    <w:rsid w:val="00FC6144"/>
    <w:rsid w:val="00FD018F"/>
    <w:rsid w:val="00FE317F"/>
    <w:rsid w:val="00FE5832"/>
    <w:rsid w:val="00FE7ECE"/>
    <w:rsid w:val="00FF036B"/>
    <w:rsid w:val="00FF41B7"/>
    <w:rsid w:val="00FF472B"/>
    <w:rsid w:val="00FF69CF"/>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51373"/>
  <w15:docId w15:val="{783B5501-650D-4BA0-BDDE-F356D728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uiPriority w:val="99"/>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7F3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2"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F26A-29DA-4487-871D-711BB9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34</Pages>
  <Words>15337</Words>
  <Characters>90490</Characters>
  <Application>Microsoft Office Word</Application>
  <DocSecurity>0</DocSecurity>
  <Lines>754</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cp:lastModifiedBy>Vít Baťa</cp:lastModifiedBy>
  <cp:revision>17</cp:revision>
  <dcterms:created xsi:type="dcterms:W3CDTF">2023-04-19T11:55:00Z</dcterms:created>
  <dcterms:modified xsi:type="dcterms:W3CDTF">2023-06-02T13:05:00Z</dcterms:modified>
</cp:coreProperties>
</file>